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B04EE">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F265B9B"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71097B">
        <w:rPr>
          <w:rFonts w:ascii="Arial" w:hAnsi="Arial" w:cs="Arial"/>
          <w:snapToGrid w:val="0"/>
        </w:rPr>
        <w:t>Pardubický kraj</w:t>
      </w:r>
      <w:r w:rsidRPr="00ED6435">
        <w:rPr>
          <w:rFonts w:ascii="Arial" w:hAnsi="Arial" w:cs="Arial"/>
          <w:snapToGrid w:val="0"/>
        </w:rPr>
        <w:t xml:space="preserve">, na adrese </w:t>
      </w:r>
      <w:r w:rsidR="0071097B">
        <w:rPr>
          <w:rFonts w:ascii="Arial" w:hAnsi="Arial" w:cs="Arial"/>
          <w:snapToGrid w:val="0"/>
        </w:rPr>
        <w:t>Boženy Němcové 231, 530 02 Pardubice</w:t>
      </w:r>
    </w:p>
    <w:p w14:paraId="2BB55C1B" w14:textId="5999D35F"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71097B">
        <w:rPr>
          <w:rFonts w:ascii="Arial" w:hAnsi="Arial" w:cs="Arial"/>
        </w:rPr>
        <w:t>Ing. Miroslavem Kučerou, ředitelem KPÚ pro Pardubický kraj</w:t>
      </w:r>
    </w:p>
    <w:p w14:paraId="679B3B2B" w14:textId="7402B43B"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1097B">
        <w:rPr>
          <w:rFonts w:ascii="Arial" w:hAnsi="Arial" w:cs="Arial"/>
        </w:rPr>
        <w:t>Ing. Miroslav Kučera, ředitel KPÚ pro Pardubický kraj</w:t>
      </w:r>
    </w:p>
    <w:p w14:paraId="4939C5C6" w14:textId="10847683"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71097B">
        <w:rPr>
          <w:rFonts w:ascii="Arial" w:hAnsi="Arial" w:cs="Arial"/>
          <w:snapToGrid w:val="0"/>
        </w:rPr>
        <w:t xml:space="preserve"> Ing. Renata Čadová, vedoucí Pobočky Ústí and Orlicí; Mgr. Tereza Hrušková, Pobočka Ústí nad Orlicí</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44816A2E"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Tel.:</w:t>
      </w:r>
      <w:r w:rsidR="0071097B">
        <w:rPr>
          <w:rFonts w:ascii="Arial" w:hAnsi="Arial" w:cs="Arial"/>
        </w:rPr>
        <w:t xml:space="preserve"> (+420) 601 584 037; (+420) </w:t>
      </w:r>
      <w:r w:rsidR="0071097B" w:rsidRPr="0071097B">
        <w:rPr>
          <w:rFonts w:ascii="Arial" w:hAnsi="Arial" w:cs="Arial"/>
        </w:rPr>
        <w:t>7</w:t>
      </w:r>
      <w:ins w:id="0" w:author="Špalková Lenka" w:date="2025-06-10T11:00:00Z">
        <w:r w:rsidR="00560B22">
          <w:rPr>
            <w:rFonts w:ascii="Arial" w:hAnsi="Arial" w:cs="Arial"/>
          </w:rPr>
          <w:t>27</w:t>
        </w:r>
        <w:r w:rsidR="00326083">
          <w:rPr>
            <w:rFonts w:ascii="Arial" w:hAnsi="Arial" w:cs="Arial"/>
          </w:rPr>
          <w:t> 966 735</w:t>
        </w:r>
      </w:ins>
      <w:del w:id="1" w:author="Špalková Lenka" w:date="2025-06-10T11:00:00Z">
        <w:r w:rsidR="0071097B" w:rsidRPr="0071097B" w:rsidDel="00560B22">
          <w:rPr>
            <w:rFonts w:ascii="Arial" w:hAnsi="Arial" w:cs="Arial"/>
          </w:rPr>
          <w:delText>25</w:delText>
        </w:r>
        <w:r w:rsidR="0071097B" w:rsidDel="00560B22">
          <w:rPr>
            <w:rFonts w:ascii="Arial" w:hAnsi="Arial" w:cs="Arial"/>
          </w:rPr>
          <w:delText> </w:delText>
        </w:r>
        <w:r w:rsidR="0071097B" w:rsidRPr="0071097B" w:rsidDel="00560B22">
          <w:rPr>
            <w:rFonts w:ascii="Arial" w:hAnsi="Arial" w:cs="Arial"/>
          </w:rPr>
          <w:delText>929</w:delText>
        </w:r>
        <w:r w:rsidR="0071097B" w:rsidDel="00560B22">
          <w:rPr>
            <w:rFonts w:ascii="Arial" w:hAnsi="Arial" w:cs="Arial"/>
          </w:rPr>
          <w:delText xml:space="preserve"> </w:delText>
        </w:r>
        <w:r w:rsidR="0071097B" w:rsidRPr="0071097B" w:rsidDel="00560B22">
          <w:rPr>
            <w:rFonts w:ascii="Arial" w:hAnsi="Arial" w:cs="Arial"/>
          </w:rPr>
          <w:delText>173</w:delText>
        </w:r>
      </w:del>
    </w:p>
    <w:p w14:paraId="073F5E87" w14:textId="46C1202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0071097B">
        <w:rPr>
          <w:rFonts w:ascii="Arial" w:hAnsi="Arial" w:cs="Arial"/>
          <w:snapToGrid w:val="0"/>
        </w:rPr>
        <w:t xml:space="preserve"> </w:t>
      </w:r>
      <w:hyperlink r:id="rId12" w:history="1">
        <w:r w:rsidR="0071097B" w:rsidRPr="00A269C1">
          <w:rPr>
            <w:rStyle w:val="Hypertextovodkaz"/>
            <w:rFonts w:ascii="Arial" w:hAnsi="Arial" w:cs="Arial"/>
            <w:snapToGrid w:val="0"/>
          </w:rPr>
          <w:t>ustino.pk@spu.gov.cz</w:t>
        </w:r>
      </w:hyperlink>
      <w:r w:rsidR="0071097B">
        <w:rPr>
          <w:rFonts w:ascii="Arial" w:hAnsi="Arial" w:cs="Arial"/>
          <w:snapToGrid w:val="0"/>
        </w:rPr>
        <w:t xml:space="preserve"> </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1AF26CBC"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71097B">
        <w:rPr>
          <w:rFonts w:ascii="Arial" w:hAnsi="Arial" w:cs="Arial"/>
          <w:b/>
        </w:rPr>
        <w:t xml:space="preserve"> č. 1</w:t>
      </w:r>
      <w:r w:rsidRPr="00ED6435">
        <w:rPr>
          <w:rFonts w:ascii="Arial" w:hAnsi="Arial" w:cs="Arial"/>
          <w:bCs/>
        </w:rPr>
        <w:t>“)</w:t>
      </w:r>
    </w:p>
    <w:p w14:paraId="2BFA2261" w14:textId="3D194BA6" w:rsidR="0071097B" w:rsidRDefault="0071097B" w:rsidP="0071097B">
      <w:pPr>
        <w:spacing w:before="240" w:after="120"/>
        <w:ind w:left="567"/>
        <w:jc w:val="both"/>
        <w:rPr>
          <w:ins w:id="2" w:author="Hejlová Veronika Bc. DiS." w:date="2025-05-16T08:36:00Z"/>
          <w:rFonts w:ascii="Arial" w:hAnsi="Arial" w:cs="Arial"/>
          <w:bCs/>
        </w:rPr>
      </w:pPr>
      <w:del w:id="3" w:author="Hejlová Veronika Bc. DiS." w:date="2025-05-16T08:36:00Z">
        <w:r w:rsidRPr="00ED6435" w:rsidDel="0071097B">
          <w:rPr>
            <w:rFonts w:ascii="Arial" w:hAnsi="Arial" w:cs="Arial"/>
          </w:rPr>
          <w:delText>A</w:delText>
        </w:r>
      </w:del>
      <w:ins w:id="4" w:author="Hejlová Veronika Bc. DiS." w:date="2025-05-16T08:36:00Z">
        <w:r>
          <w:rPr>
            <w:rFonts w:ascii="Arial" w:hAnsi="Arial" w:cs="Arial"/>
            <w:bCs/>
          </w:rPr>
          <w:t>a</w:t>
        </w:r>
      </w:ins>
    </w:p>
    <w:p w14:paraId="3605AB65" w14:textId="77777777" w:rsidR="0071097B" w:rsidRDefault="0071097B" w:rsidP="0071097B">
      <w:pPr>
        <w:spacing w:after="120"/>
        <w:ind w:left="4536" w:right="1417" w:hanging="3969"/>
        <w:jc w:val="both"/>
        <w:rPr>
          <w:ins w:id="5" w:author="Hejlová Veronika Bc. DiS." w:date="2025-05-16T08:36:00Z"/>
          <w:rFonts w:ascii="Arial" w:hAnsi="Arial" w:cs="Arial"/>
          <w:bCs/>
        </w:rPr>
      </w:pPr>
      <w:ins w:id="6" w:author="Hejlová Veronika Bc. DiS." w:date="2025-05-16T08:36:00Z">
        <w:r>
          <w:rPr>
            <w:rFonts w:ascii="Arial" w:hAnsi="Arial" w:cs="Arial"/>
            <w:b/>
          </w:rPr>
          <w:t>Ředitelství silnic a dálnic, s.p.</w:t>
        </w:r>
      </w:ins>
    </w:p>
    <w:p w14:paraId="128D1876" w14:textId="77777777" w:rsidR="0071097B" w:rsidRDefault="0071097B" w:rsidP="0071097B">
      <w:pPr>
        <w:spacing w:after="120"/>
        <w:ind w:left="4536" w:right="1417" w:hanging="3969"/>
        <w:jc w:val="both"/>
        <w:rPr>
          <w:ins w:id="7" w:author="Hejlová Veronika Bc. DiS." w:date="2025-05-16T08:36:00Z"/>
          <w:rFonts w:ascii="Arial" w:hAnsi="Arial" w:cs="Arial"/>
          <w:bCs/>
        </w:rPr>
      </w:pPr>
      <w:ins w:id="8" w:author="Hejlová Veronika Bc. DiS." w:date="2025-05-16T08:36:00Z">
        <w:r>
          <w:rPr>
            <w:rFonts w:ascii="Arial" w:hAnsi="Arial" w:cs="Arial"/>
            <w:bCs/>
          </w:rPr>
          <w:t xml:space="preserve">Se sídlem Čerčanská 2023/12, 140 </w:t>
        </w:r>
        <w:proofErr w:type="gramStart"/>
        <w:r>
          <w:rPr>
            <w:rFonts w:ascii="Arial" w:hAnsi="Arial" w:cs="Arial"/>
            <w:bCs/>
          </w:rPr>
          <w:t>00  Praha</w:t>
        </w:r>
        <w:proofErr w:type="gramEnd"/>
        <w:r>
          <w:rPr>
            <w:rFonts w:ascii="Arial" w:hAnsi="Arial" w:cs="Arial"/>
            <w:bCs/>
          </w:rPr>
          <w:t xml:space="preserve"> 4 – Krč</w:t>
        </w:r>
      </w:ins>
    </w:p>
    <w:p w14:paraId="49F02761" w14:textId="77777777" w:rsidR="0071097B" w:rsidRDefault="0071097B" w:rsidP="0071097B">
      <w:pPr>
        <w:spacing w:after="120"/>
        <w:ind w:left="4536" w:right="1417" w:hanging="3969"/>
        <w:jc w:val="both"/>
        <w:rPr>
          <w:ins w:id="9" w:author="Hejlová Veronika Bc. DiS." w:date="2025-05-16T08:36:00Z"/>
          <w:rFonts w:ascii="Arial" w:hAnsi="Arial" w:cs="Arial"/>
          <w:bCs/>
        </w:rPr>
      </w:pPr>
      <w:ins w:id="10" w:author="Hejlová Veronika Bc. DiS." w:date="2025-05-16T08:36:00Z">
        <w:r>
          <w:rPr>
            <w:rFonts w:ascii="Arial" w:hAnsi="Arial" w:cs="Arial"/>
            <w:b/>
          </w:rPr>
          <w:t xml:space="preserve">Správa Pardubice, </w:t>
        </w:r>
        <w:r w:rsidRPr="0064270B">
          <w:rPr>
            <w:rFonts w:ascii="Arial" w:hAnsi="Arial" w:cs="Arial"/>
            <w:bCs/>
          </w:rPr>
          <w:t>na adrese</w:t>
        </w:r>
        <w:r>
          <w:rPr>
            <w:rFonts w:ascii="Arial" w:hAnsi="Arial" w:cs="Arial"/>
            <w:bCs/>
          </w:rPr>
          <w:t xml:space="preserve"> Hlaváčova 902, 530 02 Pardubice</w:t>
        </w:r>
      </w:ins>
    </w:p>
    <w:p w14:paraId="1D239D24" w14:textId="77777777" w:rsidR="0071097B" w:rsidRDefault="0071097B" w:rsidP="0071097B">
      <w:pPr>
        <w:spacing w:after="120"/>
        <w:ind w:left="4536" w:right="1417" w:hanging="3969"/>
        <w:jc w:val="both"/>
        <w:rPr>
          <w:ins w:id="11" w:author="Hejlová Veronika Bc. DiS." w:date="2025-05-16T08:36:00Z"/>
          <w:rFonts w:ascii="Arial" w:hAnsi="Arial" w:cs="Arial"/>
          <w:bCs/>
        </w:rPr>
      </w:pPr>
      <w:ins w:id="12" w:author="Hejlová Veronika Bc. DiS." w:date="2025-05-16T08:36:00Z">
        <w:r>
          <w:rPr>
            <w:rFonts w:ascii="Arial" w:hAnsi="Arial" w:cs="Arial"/>
            <w:bCs/>
          </w:rPr>
          <w:t>Zastoupená: Ing. Bohumilem Vebrem, ředitelem Správy Pardubice</w:t>
        </w:r>
      </w:ins>
    </w:p>
    <w:p w14:paraId="7A502CF1" w14:textId="77777777" w:rsidR="0071097B" w:rsidRDefault="0071097B" w:rsidP="0071097B">
      <w:pPr>
        <w:spacing w:after="120"/>
        <w:ind w:left="4536" w:right="1417" w:hanging="3969"/>
        <w:jc w:val="both"/>
        <w:rPr>
          <w:ins w:id="13" w:author="Hejlová Veronika Bc. DiS." w:date="2025-05-16T08:36:00Z"/>
          <w:rFonts w:ascii="Arial" w:hAnsi="Arial" w:cs="Arial"/>
          <w:bCs/>
        </w:rPr>
      </w:pPr>
      <w:ins w:id="14" w:author="Hejlová Veronika Bc. DiS." w:date="2025-05-16T08:36:00Z">
        <w:r>
          <w:rPr>
            <w:rFonts w:ascii="Arial" w:hAnsi="Arial" w:cs="Arial"/>
            <w:bCs/>
          </w:rPr>
          <w:t>Ve smluvních záležitostech zastoupená: Ing. Bohumilem Vebrem, ředitelem Správy Pardubice</w:t>
        </w:r>
      </w:ins>
    </w:p>
    <w:p w14:paraId="70D90299" w14:textId="77777777" w:rsidR="0071097B" w:rsidRDefault="0071097B" w:rsidP="0071097B">
      <w:pPr>
        <w:spacing w:after="120"/>
        <w:ind w:left="4536" w:right="1417" w:hanging="3969"/>
        <w:jc w:val="both"/>
        <w:rPr>
          <w:ins w:id="15" w:author="Hejlová Veronika Bc. DiS." w:date="2025-05-16T08:36:00Z"/>
          <w:rFonts w:ascii="Arial" w:hAnsi="Arial" w:cs="Arial"/>
          <w:bCs/>
        </w:rPr>
      </w:pPr>
      <w:ins w:id="16" w:author="Hejlová Veronika Bc. DiS." w:date="2025-05-16T08:36:00Z">
        <w:r>
          <w:rPr>
            <w:rFonts w:ascii="Arial" w:hAnsi="Arial" w:cs="Arial"/>
            <w:bCs/>
          </w:rPr>
          <w:t xml:space="preserve">V technických záležitostech zastoupená: </w:t>
        </w:r>
        <w:r w:rsidRPr="009A5EEF">
          <w:rPr>
            <w:rFonts w:ascii="Arial" w:hAnsi="Arial" w:cs="Arial"/>
            <w:bCs/>
          </w:rPr>
          <w:t>Ing. Hanou Jarolímovou, vedoucí úseku výstavby</w:t>
        </w:r>
      </w:ins>
    </w:p>
    <w:p w14:paraId="50459AE5" w14:textId="77777777" w:rsidR="0071097B" w:rsidRPr="00ED6435" w:rsidRDefault="0071097B" w:rsidP="0071097B">
      <w:pPr>
        <w:tabs>
          <w:tab w:val="left" w:pos="4536"/>
        </w:tabs>
        <w:spacing w:after="120"/>
        <w:ind w:left="567"/>
        <w:contextualSpacing/>
        <w:jc w:val="both"/>
        <w:rPr>
          <w:ins w:id="17" w:author="Hejlová Veronika Bc. DiS." w:date="2025-05-16T08:36:00Z"/>
          <w:rFonts w:ascii="Arial" w:hAnsi="Arial" w:cs="Arial"/>
        </w:rPr>
      </w:pPr>
      <w:ins w:id="18" w:author="Hejlová Veronika Bc. DiS." w:date="2025-05-16T08:36:00Z">
        <w:r w:rsidRPr="00ED6435">
          <w:rPr>
            <w:rFonts w:ascii="Arial" w:hAnsi="Arial" w:cs="Arial"/>
            <w:b/>
            <w:bCs/>
          </w:rPr>
          <w:t>Kontaktní údaje:</w:t>
        </w:r>
      </w:ins>
    </w:p>
    <w:p w14:paraId="19543203" w14:textId="77777777" w:rsidR="0071097B" w:rsidRPr="00ED6435" w:rsidRDefault="0071097B" w:rsidP="0071097B">
      <w:pPr>
        <w:tabs>
          <w:tab w:val="left" w:pos="4536"/>
        </w:tabs>
        <w:spacing w:after="120"/>
        <w:ind w:left="567"/>
        <w:contextualSpacing/>
        <w:jc w:val="both"/>
        <w:rPr>
          <w:ins w:id="19" w:author="Hejlová Veronika Bc. DiS." w:date="2025-05-16T08:36:00Z"/>
          <w:rFonts w:ascii="Arial" w:hAnsi="Arial" w:cs="Arial"/>
        </w:rPr>
      </w:pPr>
      <w:ins w:id="20" w:author="Hejlová Veronika Bc. DiS." w:date="2025-05-16T08:36:00Z">
        <w:r w:rsidRPr="00ED6435">
          <w:rPr>
            <w:rFonts w:ascii="Arial" w:hAnsi="Arial" w:cs="Arial"/>
          </w:rPr>
          <w:t xml:space="preserve">Tel.: </w:t>
        </w:r>
        <w:r w:rsidRPr="00290F0C">
          <w:rPr>
            <w:rFonts w:ascii="Arial" w:hAnsi="Arial" w:cs="Arial"/>
            <w:bCs/>
          </w:rPr>
          <w:t>+420 466 046 512</w:t>
        </w:r>
      </w:ins>
    </w:p>
    <w:p w14:paraId="4E0F695E" w14:textId="77777777" w:rsidR="0071097B" w:rsidRPr="00ED6435" w:rsidRDefault="0071097B" w:rsidP="0071097B">
      <w:pPr>
        <w:tabs>
          <w:tab w:val="left" w:pos="4536"/>
        </w:tabs>
        <w:spacing w:after="120"/>
        <w:ind w:left="567"/>
        <w:contextualSpacing/>
        <w:jc w:val="both"/>
        <w:rPr>
          <w:ins w:id="21" w:author="Hejlová Veronika Bc. DiS." w:date="2025-05-16T08:36:00Z"/>
          <w:rFonts w:ascii="Arial" w:hAnsi="Arial" w:cs="Arial"/>
        </w:rPr>
      </w:pPr>
      <w:ins w:id="22" w:author="Hejlová Veronika Bc. DiS." w:date="2025-05-16T08:36:00Z">
        <w:r w:rsidRPr="00ED6435">
          <w:rPr>
            <w:rFonts w:ascii="Arial" w:hAnsi="Arial" w:cs="Arial"/>
          </w:rPr>
          <w:t>E-mail:</w:t>
        </w:r>
        <w:r w:rsidRPr="00ED6435">
          <w:rPr>
            <w:rFonts w:ascii="Arial" w:hAnsi="Arial" w:cs="Arial"/>
            <w:snapToGrid w:val="0"/>
          </w:rPr>
          <w:t xml:space="preserve"> </w:t>
        </w:r>
        <w:r w:rsidRPr="00AB420E">
          <w:rPr>
            <w:rFonts w:ascii="Arial" w:hAnsi="Arial" w:cs="Arial"/>
          </w:rPr>
          <w:t>hana.jarolimova@rsd.cz</w:t>
        </w:r>
      </w:ins>
    </w:p>
    <w:p w14:paraId="404A118B" w14:textId="201A6AFB" w:rsidR="0071097B" w:rsidRPr="00ED6435" w:rsidRDefault="0071097B" w:rsidP="0071097B">
      <w:pPr>
        <w:spacing w:after="120"/>
        <w:ind w:left="567" w:right="1418"/>
        <w:jc w:val="both"/>
        <w:rPr>
          <w:ins w:id="23" w:author="Hejlová Veronika Bc. DiS." w:date="2025-05-16T08:36:00Z"/>
          <w:rFonts w:ascii="Arial" w:hAnsi="Arial" w:cs="Arial"/>
          <w:b/>
          <w:i/>
        </w:rPr>
      </w:pPr>
      <w:ins w:id="24" w:author="Hejlová Veronika Bc. DiS." w:date="2025-05-16T08:36:00Z">
        <w:r w:rsidRPr="00ED6435">
          <w:rPr>
            <w:rFonts w:ascii="Arial" w:hAnsi="Arial" w:cs="Arial"/>
          </w:rPr>
          <w:t xml:space="preserve">ID datové schránky: </w:t>
        </w:r>
        <w:del w:id="25" w:author="Špalková Lenka" w:date="2025-06-10T10:59:00Z">
          <w:r w:rsidRPr="00ED6435" w:rsidDel="00F749E7">
            <w:rPr>
              <w:rFonts w:ascii="Arial" w:hAnsi="Arial" w:cs="Arial"/>
            </w:rPr>
            <w:delText>z49per3</w:delText>
          </w:r>
        </w:del>
      </w:ins>
      <w:ins w:id="26" w:author="Špalková Lenka" w:date="2025-06-10T10:59:00Z">
        <w:r w:rsidR="00F749E7" w:rsidRPr="00F749E7">
          <w:rPr>
            <w:rFonts w:ascii="Arial" w:hAnsi="Arial" w:cs="Arial"/>
          </w:rPr>
          <w:t xml:space="preserve"> </w:t>
        </w:r>
        <w:r w:rsidR="00F749E7" w:rsidRPr="00943C75">
          <w:rPr>
            <w:rFonts w:ascii="Arial" w:hAnsi="Arial" w:cs="Arial"/>
          </w:rPr>
          <w:t>zjq4rhz</w:t>
        </w:r>
      </w:ins>
    </w:p>
    <w:p w14:paraId="748FC587" w14:textId="77777777" w:rsidR="0071097B" w:rsidRPr="00ED6435" w:rsidRDefault="0071097B" w:rsidP="0071097B">
      <w:pPr>
        <w:tabs>
          <w:tab w:val="left" w:pos="4536"/>
        </w:tabs>
        <w:spacing w:after="120"/>
        <w:ind w:left="567"/>
        <w:contextualSpacing/>
        <w:jc w:val="both"/>
        <w:rPr>
          <w:ins w:id="27" w:author="Hejlová Veronika Bc. DiS." w:date="2025-05-16T08:36:00Z"/>
          <w:rFonts w:ascii="Arial" w:hAnsi="Arial" w:cs="Arial"/>
          <w:b/>
          <w:i/>
        </w:rPr>
      </w:pPr>
      <w:ins w:id="28" w:author="Hejlová Veronika Bc. DiS." w:date="2025-05-16T08:36:00Z">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ins>
    </w:p>
    <w:p w14:paraId="4A99C98C" w14:textId="77777777" w:rsidR="0071097B" w:rsidRPr="00ED6435" w:rsidRDefault="0071097B" w:rsidP="0071097B">
      <w:pPr>
        <w:spacing w:after="120"/>
        <w:ind w:left="4536" w:right="1417" w:hanging="3969"/>
        <w:contextualSpacing/>
        <w:jc w:val="both"/>
        <w:rPr>
          <w:ins w:id="29" w:author="Hejlová Veronika Bc. DiS." w:date="2025-05-16T08:36:00Z"/>
          <w:rFonts w:ascii="Arial" w:hAnsi="Arial" w:cs="Arial"/>
          <w:b/>
          <w:i/>
        </w:rPr>
      </w:pPr>
      <w:ins w:id="30" w:author="Hejlová Veronika Bc. DiS." w:date="2025-05-16T08:36:00Z">
        <w:r w:rsidRPr="00ED6435">
          <w:rPr>
            <w:rFonts w:ascii="Arial" w:hAnsi="Arial" w:cs="Arial"/>
          </w:rPr>
          <w:lastRenderedPageBreak/>
          <w:t xml:space="preserve">Číslo účtu: </w:t>
        </w:r>
        <w:r>
          <w:rPr>
            <w:rFonts w:ascii="Arial" w:hAnsi="Arial" w:cs="Arial"/>
          </w:rPr>
          <w:t>10006-15937031/0710</w:t>
        </w:r>
      </w:ins>
    </w:p>
    <w:p w14:paraId="08D5E34B" w14:textId="77777777" w:rsidR="0071097B" w:rsidRPr="00ED6435" w:rsidRDefault="0071097B" w:rsidP="0071097B">
      <w:pPr>
        <w:spacing w:after="120"/>
        <w:ind w:left="4536" w:right="1418" w:hanging="3969"/>
        <w:jc w:val="both"/>
        <w:rPr>
          <w:ins w:id="31" w:author="Hejlová Veronika Bc. DiS." w:date="2025-05-16T08:36:00Z"/>
          <w:rFonts w:ascii="Arial" w:hAnsi="Arial" w:cs="Arial"/>
        </w:rPr>
      </w:pPr>
      <w:ins w:id="32" w:author="Hejlová Veronika Bc. DiS." w:date="2025-05-16T08:36:00Z">
        <w:r w:rsidRPr="00ED6435">
          <w:rPr>
            <w:rFonts w:ascii="Arial" w:hAnsi="Arial" w:cs="Arial"/>
          </w:rPr>
          <w:t xml:space="preserve">DIČ: </w:t>
        </w:r>
        <w:r>
          <w:rPr>
            <w:rFonts w:ascii="Arial" w:hAnsi="Arial" w:cs="Arial"/>
          </w:rPr>
          <w:t>CZ65993390</w:t>
        </w:r>
      </w:ins>
    </w:p>
    <w:p w14:paraId="107D6926" w14:textId="77777777" w:rsidR="0071097B" w:rsidRDefault="0071097B" w:rsidP="0071097B">
      <w:pPr>
        <w:spacing w:after="120"/>
        <w:ind w:left="4536" w:right="1417" w:hanging="3969"/>
        <w:jc w:val="both"/>
        <w:rPr>
          <w:ins w:id="33" w:author="Hejlová Veronika Bc. DiS." w:date="2025-05-16T08:36:00Z"/>
          <w:rFonts w:ascii="Arial" w:hAnsi="Arial" w:cs="Arial"/>
          <w:bCs/>
        </w:rPr>
      </w:pPr>
      <w:ins w:id="34" w:author="Hejlová Veronika Bc. DiS." w:date="2025-05-16T08:36:00Z">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ins>
    </w:p>
    <w:p w14:paraId="6D10A69D" w14:textId="42B873EC" w:rsidR="0071097B" w:rsidRPr="0071097B" w:rsidRDefault="0071097B" w:rsidP="00EC1291">
      <w:pPr>
        <w:spacing w:before="240" w:after="120"/>
        <w:ind w:left="567"/>
        <w:jc w:val="both"/>
        <w:rPr>
          <w:rFonts w:ascii="Arial" w:hAnsi="Arial" w:cs="Arial"/>
          <w:bCs/>
        </w:rPr>
      </w:pPr>
      <w:ins w:id="35" w:author="Hejlová Veronika Bc. DiS." w:date="2025-05-16T08:36:00Z">
        <w:r>
          <w:rPr>
            <w:rFonts w:ascii="Arial" w:hAnsi="Arial" w:cs="Arial"/>
            <w:bCs/>
          </w:rPr>
          <w:t>a</w:t>
        </w:r>
      </w:ins>
    </w:p>
    <w:p w14:paraId="60A84729" w14:textId="77777777" w:rsidR="00E0086F" w:rsidRPr="00ED6435" w:rsidRDefault="00E0086F" w:rsidP="000B04EE">
      <w:pPr>
        <w:numPr>
          <w:ilvl w:val="0"/>
          <w:numId w:val="12"/>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36" w:name="_Ref420387783"/>
    </w:p>
    <w:p w14:paraId="2F9D7C13" w14:textId="77B773F4"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37"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del w:id="38" w:author="Hejlová Veronika Bc. DiS." w:date="2025-05-16T08:37:00Z">
        <w:r w:rsidR="00325224" w:rsidDel="0071097B">
          <w:rPr>
            <w:rFonts w:ascii="Arial" w:hAnsi="Arial" w:cs="Arial"/>
          </w:rPr>
          <w:delText xml:space="preserve">výběrové řízení na </w:delText>
        </w:r>
        <w:r w:rsidR="00BA3030" w:rsidDel="0071097B">
          <w:rPr>
            <w:rFonts w:ascii="Arial" w:hAnsi="Arial" w:cs="Arial"/>
          </w:rPr>
          <w:delText xml:space="preserve">veřejnou zakázku malého rozsahu definovanou v </w:delText>
        </w:r>
        <w:r w:rsidR="00986D3D" w:rsidDel="0071097B">
          <w:rPr>
            <w:rFonts w:ascii="Arial" w:hAnsi="Arial" w:cs="Arial"/>
          </w:rPr>
          <w:delText>§ 27 ZZVZ, na kterou se vztahuje výjimka podle § 31</w:delText>
        </w:r>
        <w:r w:rsidR="00B65375" w:rsidDel="0071097B">
          <w:rPr>
            <w:rFonts w:ascii="Arial" w:hAnsi="Arial" w:cs="Arial"/>
          </w:rPr>
          <w:delText xml:space="preserve"> s názvem</w:delText>
        </w:r>
        <w:r w:rsidR="00986D3D" w:rsidDel="0071097B">
          <w:rPr>
            <w:rFonts w:ascii="Arial" w:hAnsi="Arial" w:cs="Arial"/>
          </w:rPr>
          <w:delText xml:space="preserve"> </w:delText>
        </w:r>
        <w:r w:rsidR="00B65375" w:rsidDel="0071097B">
          <w:rPr>
            <w:rFonts w:ascii="Arial" w:hAnsi="Arial" w:cs="Arial"/>
          </w:rPr>
          <w:delText xml:space="preserve"> „</w:delText>
        </w:r>
        <w:r w:rsidR="00B65375" w:rsidRPr="00233FA0" w:rsidDel="0071097B">
          <w:rPr>
            <w:rFonts w:ascii="Arial" w:hAnsi="Arial" w:cs="Arial"/>
            <w:b/>
            <w:bCs/>
          </w:rPr>
          <w:delText>KoPÚ</w:delText>
        </w:r>
        <w:r w:rsidR="00B65375" w:rsidDel="0071097B">
          <w:rPr>
            <w:rFonts w:ascii="Arial" w:hAnsi="Arial" w:cs="Arial"/>
            <w:b/>
            <w:bCs/>
          </w:rPr>
          <w:delText>/</w:delText>
        </w:r>
        <w:r w:rsidR="00B65375" w:rsidRPr="00233FA0" w:rsidDel="0071097B">
          <w:rPr>
            <w:rFonts w:ascii="Arial" w:hAnsi="Arial" w:cs="Arial"/>
            <w:b/>
            <w:bCs/>
          </w:rPr>
          <w:delText>JPÚ</w:delText>
        </w:r>
        <w:r w:rsidR="00B65375" w:rsidDel="0071097B">
          <w:rPr>
            <w:rFonts w:ascii="Arial" w:hAnsi="Arial" w:cs="Arial"/>
          </w:rPr>
          <w:delText>“</w:delText>
        </w:r>
        <w:r w:rsidR="00B65375" w:rsidRPr="00116B93" w:rsidDel="0071097B">
          <w:rPr>
            <w:rFonts w:ascii="Arial" w:hAnsi="Arial" w:cs="Arial"/>
          </w:rPr>
          <w:delText xml:space="preserve"> </w:delText>
        </w:r>
        <w:r w:rsidR="00B65375" w:rsidDel="0071097B">
          <w:rPr>
            <w:rFonts w:ascii="Arial" w:hAnsi="Arial" w:cs="Arial"/>
          </w:rPr>
          <w:delText xml:space="preserve"> („</w:delText>
        </w:r>
        <w:r w:rsidR="00B65375" w:rsidRPr="00233FA0" w:rsidDel="0071097B">
          <w:rPr>
            <w:rFonts w:ascii="Arial" w:hAnsi="Arial" w:cs="Arial"/>
            <w:b/>
            <w:bCs/>
          </w:rPr>
          <w:delText>Veřejná zakázka</w:delText>
        </w:r>
        <w:r w:rsidR="00B65375" w:rsidDel="0071097B">
          <w:rPr>
            <w:rFonts w:ascii="Arial" w:hAnsi="Arial" w:cs="Arial"/>
          </w:rPr>
          <w:delText xml:space="preserve">“) / </w:delText>
        </w:r>
        <w:r w:rsidR="00766E65" w:rsidRPr="00766E65" w:rsidDel="0071097B">
          <w:rPr>
            <w:rFonts w:ascii="Arial" w:hAnsi="Arial" w:cs="Arial"/>
          </w:rPr>
          <w:delText xml:space="preserve">zjednodušené podlimitní zadávací řízení dle § 53 ZZVZ na veřejnou zakázku </w:delText>
        </w:r>
        <w:r w:rsidR="00E76A39" w:rsidDel="0071097B">
          <w:rPr>
            <w:rFonts w:ascii="Arial" w:hAnsi="Arial" w:cs="Arial"/>
          </w:rPr>
          <w:delText>s názvem  „</w:delText>
        </w:r>
        <w:r w:rsidR="00E76A39" w:rsidRPr="00233FA0" w:rsidDel="0071097B">
          <w:rPr>
            <w:rFonts w:ascii="Arial" w:hAnsi="Arial" w:cs="Arial"/>
            <w:b/>
            <w:bCs/>
          </w:rPr>
          <w:delText>KoPÚ</w:delText>
        </w:r>
        <w:r w:rsidR="00E76A39" w:rsidDel="0071097B">
          <w:rPr>
            <w:rFonts w:ascii="Arial" w:hAnsi="Arial" w:cs="Arial"/>
            <w:b/>
            <w:bCs/>
          </w:rPr>
          <w:delText>/</w:delText>
        </w:r>
        <w:r w:rsidR="00E76A39" w:rsidRPr="00233FA0" w:rsidDel="0071097B">
          <w:rPr>
            <w:rFonts w:ascii="Arial" w:hAnsi="Arial" w:cs="Arial"/>
            <w:b/>
            <w:bCs/>
          </w:rPr>
          <w:delText>JPÚ</w:delText>
        </w:r>
        <w:r w:rsidR="00E76A39" w:rsidDel="0071097B">
          <w:rPr>
            <w:rFonts w:ascii="Arial" w:hAnsi="Arial" w:cs="Arial"/>
          </w:rPr>
          <w:delText>“</w:delText>
        </w:r>
        <w:r w:rsidR="00E76A39" w:rsidRPr="00116B93" w:rsidDel="0071097B">
          <w:rPr>
            <w:rFonts w:ascii="Arial" w:hAnsi="Arial" w:cs="Arial"/>
          </w:rPr>
          <w:delText xml:space="preserve"> </w:delText>
        </w:r>
        <w:r w:rsidR="00E76A39" w:rsidDel="0071097B">
          <w:rPr>
            <w:rFonts w:ascii="Arial" w:hAnsi="Arial" w:cs="Arial"/>
          </w:rPr>
          <w:delText xml:space="preserve"> („</w:delText>
        </w:r>
        <w:r w:rsidR="00E76A39" w:rsidRPr="00233FA0" w:rsidDel="0071097B">
          <w:rPr>
            <w:rFonts w:ascii="Arial" w:hAnsi="Arial" w:cs="Arial"/>
            <w:b/>
            <w:bCs/>
          </w:rPr>
          <w:delText>Veřejná zakázka</w:delText>
        </w:r>
        <w:r w:rsidR="00E76A39" w:rsidDel="0071097B">
          <w:rPr>
            <w:rFonts w:ascii="Arial" w:hAnsi="Arial" w:cs="Arial"/>
          </w:rPr>
          <w:delText xml:space="preserve">“) / </w:delText>
        </w:r>
      </w:del>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del w:id="39" w:author="Hejlová Veronika Bc. DiS." w:date="2025-05-16T08:37:00Z">
        <w:r w:rsidR="00F72EDD" w:rsidDel="0071097B">
          <w:rPr>
            <w:rFonts w:ascii="Arial" w:hAnsi="Arial" w:cs="Arial"/>
            <w:b/>
            <w:bCs/>
          </w:rPr>
          <w:delText>/JPÚ</w:delText>
        </w:r>
        <w:r w:rsidRPr="00116B93" w:rsidDel="0071097B">
          <w:rPr>
            <w:rFonts w:ascii="Arial" w:hAnsi="Arial" w:cs="Arial"/>
            <w:b/>
            <w:bCs/>
          </w:rPr>
          <w:delText xml:space="preserve"> </w:delText>
        </w:r>
        <w:r w:rsidR="009263F2" w:rsidRPr="00116B93" w:rsidDel="0071097B">
          <w:rPr>
            <w:rFonts w:ascii="Arial" w:hAnsi="Arial" w:cs="Arial"/>
            <w:b/>
            <w:bCs/>
          </w:rPr>
          <w:delText>.........</w:delText>
        </w:r>
        <w:r w:rsidR="009263F2" w:rsidRPr="00764100" w:rsidDel="0071097B">
          <w:rPr>
            <w:rFonts w:ascii="Arial" w:hAnsi="Arial" w:cs="Arial"/>
            <w:b/>
            <w:bCs/>
          </w:rPr>
          <w:delText>.</w:delText>
        </w:r>
      </w:del>
      <w:ins w:id="40" w:author="Hejlová Veronika Bc. DiS." w:date="2025-05-16T08:37:00Z">
        <w:r w:rsidR="0071097B">
          <w:rPr>
            <w:rFonts w:ascii="Arial" w:hAnsi="Arial" w:cs="Arial"/>
            <w:b/>
            <w:bCs/>
          </w:rPr>
          <w:t xml:space="preserve"> Zámrsk</w:t>
        </w:r>
      </w:ins>
      <w:r w:rsidRPr="00764100">
        <w:rPr>
          <w:rFonts w:ascii="Arial" w:hAnsi="Arial" w:cs="Arial"/>
        </w:rPr>
        <w:t xml:space="preserve">“, jejímž předmětem je </w:t>
      </w:r>
      <w:bookmarkEnd w:id="37"/>
      <w:r w:rsidR="00A35E8F" w:rsidRPr="00764100">
        <w:rPr>
          <w:rFonts w:ascii="Arial" w:hAnsi="Arial" w:cs="Arial"/>
        </w:rPr>
        <w:t>vytvoř</w:t>
      </w:r>
      <w:bookmarkEnd w:id="36"/>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769D5AF"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w:t>
      </w:r>
      <w:ins w:id="41" w:author="Hejlová Veronika Bc. DiS." w:date="2025-05-16T08:42:00Z">
        <w:r w:rsidR="0005772E">
          <w:rPr>
            <w:rFonts w:ascii="Arial" w:hAnsi="Arial" w:cs="Arial"/>
          </w:rPr>
          <w:t xml:space="preserve">č. 1 </w:t>
        </w:r>
      </w:ins>
      <w:r w:rsidRPr="00764100">
        <w:rPr>
          <w:rFonts w:ascii="Arial" w:hAnsi="Arial" w:cs="Arial"/>
        </w:rPr>
        <w:t xml:space="preserve">dne </w:t>
      </w:r>
      <w:r w:rsidR="002B735B" w:rsidRPr="0071097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w:t>
      </w:r>
      <w:ins w:id="42" w:author="Hejlová Veronika Bc. DiS." w:date="2025-05-16T08:43:00Z">
        <w:r w:rsidR="0005772E">
          <w:rPr>
            <w:rFonts w:ascii="Arial" w:hAnsi="Arial" w:cs="Arial"/>
          </w:rPr>
          <w:t xml:space="preserve">č. 1 </w:t>
        </w:r>
      </w:ins>
      <w:r w:rsidRPr="00764100">
        <w:rPr>
          <w:rFonts w:ascii="Arial" w:hAnsi="Arial" w:cs="Arial"/>
        </w:rPr>
        <w:t xml:space="preserve">vyhodnotil </w:t>
      </w:r>
      <w:r w:rsidR="00073E29" w:rsidRPr="00764100">
        <w:rPr>
          <w:rFonts w:ascii="Arial" w:hAnsi="Arial" w:cs="Arial"/>
        </w:rPr>
        <w:t>v zadávacím</w:t>
      </w:r>
      <w:r w:rsidR="41F1C4DD" w:rsidRPr="00764100">
        <w:rPr>
          <w:rFonts w:ascii="Arial" w:hAnsi="Arial" w:cs="Arial"/>
        </w:rPr>
        <w:t xml:space="preserve"> </w:t>
      </w:r>
      <w:del w:id="43" w:author="Hejlová Veronika Bc. DiS." w:date="2025-05-16T08:37:00Z">
        <w:r w:rsidR="4916C2D1" w:rsidRPr="00764100" w:rsidDel="0071097B">
          <w:rPr>
            <w:rFonts w:ascii="Arial" w:hAnsi="Arial" w:cs="Arial"/>
          </w:rPr>
          <w:delText>/</w:delText>
        </w:r>
        <w:r w:rsidR="26CFD7ED" w:rsidRPr="00764100" w:rsidDel="0071097B">
          <w:rPr>
            <w:rFonts w:ascii="Arial" w:hAnsi="Arial" w:cs="Arial"/>
          </w:rPr>
          <w:delText xml:space="preserve"> </w:delText>
        </w:r>
        <w:r w:rsidR="4916C2D1" w:rsidRPr="00764100" w:rsidDel="0071097B">
          <w:rPr>
            <w:rFonts w:ascii="Arial" w:hAnsi="Arial" w:cs="Arial"/>
          </w:rPr>
          <w:delText>výběrovém</w:delText>
        </w:r>
        <w:r w:rsidR="00073E29" w:rsidRPr="00764100" w:rsidDel="0071097B">
          <w:rPr>
            <w:rFonts w:ascii="Arial" w:hAnsi="Arial" w:cs="Arial"/>
          </w:rPr>
          <w:delText xml:space="preserve"> </w:delText>
        </w:r>
      </w:del>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jako ekonomicky nejvýhodnější. Objednatel</w:t>
      </w:r>
      <w:ins w:id="44" w:author="Hejlová Veronika Bc. DiS." w:date="2025-05-16T08:43:00Z">
        <w:r w:rsidR="0005772E">
          <w:rPr>
            <w:rFonts w:ascii="Arial" w:hAnsi="Arial" w:cs="Arial"/>
          </w:rPr>
          <w:t xml:space="preserve"> č. 1</w:t>
        </w:r>
      </w:ins>
      <w:r w:rsidRPr="00764100">
        <w:rPr>
          <w:rFonts w:ascii="Arial" w:hAnsi="Arial" w:cs="Arial"/>
        </w:rPr>
        <w:t xml:space="preserve">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w:t>
      </w:r>
      <w:r w:rsidRPr="00764100">
        <w:rPr>
          <w:rFonts w:ascii="Arial" w:hAnsi="Arial" w:cs="Arial"/>
        </w:rPr>
        <w:lastRenderedPageBreak/>
        <w:t xml:space="preserve">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897EA5">
      <w:pPr>
        <w:pStyle w:val="Preambule"/>
        <w:widowControl/>
        <w:spacing w:after="120" w:line="240" w:lineRule="auto"/>
        <w:ind w:hanging="425"/>
        <w:jc w:val="both"/>
        <w:rPr>
          <w:ins w:id="45" w:author="Hejlová Veronika Bc. DiS." w:date="2025-05-16T08:37:00Z"/>
          <w:rFonts w:ascii="Arial" w:hAnsi="Arial" w:cs="Arial"/>
        </w:rPr>
      </w:pPr>
      <w:bookmarkStart w:id="46"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46"/>
    </w:p>
    <w:p w14:paraId="7372C569" w14:textId="0F0A8A3F" w:rsidR="0071097B" w:rsidRDefault="0071097B" w:rsidP="00897EA5">
      <w:pPr>
        <w:pStyle w:val="Preambule"/>
        <w:widowControl/>
        <w:spacing w:after="120" w:line="240" w:lineRule="auto"/>
        <w:ind w:hanging="425"/>
        <w:jc w:val="both"/>
        <w:rPr>
          <w:ins w:id="47" w:author="Hejlová Veronika Bc. DiS." w:date="2025-05-16T08:38:00Z"/>
          <w:rFonts w:ascii="Arial" w:hAnsi="Arial" w:cs="Arial"/>
        </w:rPr>
      </w:pPr>
      <w:ins w:id="48" w:author="Hejlová Veronika Bc. DiS." w:date="2025-05-16T08:37:00Z">
        <w:r>
          <w:rPr>
            <w:rFonts w:ascii="Arial" w:hAnsi="Arial" w:cs="Arial"/>
          </w:rPr>
          <w:t>Pokud v dalších ustanovení Smlouvy není výslovně specifikován konkrétně Objednatel č. 1 nebo Objednatel č. 2, má se za to, že pojem „Objednatel“ zahrnuje souhrnně oba Ob</w:t>
        </w:r>
      </w:ins>
      <w:ins w:id="49" w:author="Hejlová Veronika Bc. DiS." w:date="2025-05-16T08:38:00Z">
        <w:r>
          <w:rPr>
            <w:rFonts w:ascii="Arial" w:hAnsi="Arial" w:cs="Arial"/>
          </w:rPr>
          <w:t>jednatele.</w:t>
        </w:r>
      </w:ins>
    </w:p>
    <w:p w14:paraId="3833A18C" w14:textId="77777777" w:rsidR="0071097B" w:rsidRPr="00764100" w:rsidRDefault="0071097B" w:rsidP="0071097B">
      <w:pPr>
        <w:pStyle w:val="Preambule"/>
        <w:widowControl/>
        <w:numPr>
          <w:ilvl w:val="0"/>
          <w:numId w:val="0"/>
        </w:numPr>
        <w:spacing w:after="120" w:line="240" w:lineRule="auto"/>
        <w:ind w:left="567"/>
        <w:jc w:val="both"/>
        <w:rPr>
          <w:rFonts w:ascii="Arial" w:hAnsi="Arial" w:cs="Arial"/>
        </w:rPr>
      </w:pPr>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AB877BC" w:rsidR="00117696" w:rsidRPr="00ED6435" w:rsidRDefault="001500FF" w:rsidP="00DB56FF">
      <w:pPr>
        <w:pStyle w:val="Level2"/>
        <w:spacing w:before="120" w:after="120" w:line="240" w:lineRule="auto"/>
        <w:ind w:left="567" w:hanging="567"/>
        <w:jc w:val="both"/>
        <w:rPr>
          <w:rFonts w:ascii="Arial" w:hAnsi="Arial" w:cs="Arial"/>
          <w:szCs w:val="22"/>
        </w:rPr>
      </w:pPr>
      <w:bookmarkStart w:id="50"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ins w:id="51" w:author="Hejlová Veronika Bc. DiS." w:date="2025-05-16T08:38:00Z">
        <w:r w:rsidR="0071097B">
          <w:rPr>
            <w:rFonts w:ascii="Arial" w:hAnsi="Arial" w:cs="Arial"/>
            <w:b/>
            <w:bCs/>
            <w:szCs w:val="22"/>
          </w:rPr>
          <w:t xml:space="preserve"> </w:t>
        </w:r>
      </w:ins>
      <w:del w:id="52" w:author="Hejlová Veronika Bc. DiS." w:date="2025-05-16T08:38:00Z">
        <w:r w:rsidR="00F72EDD" w:rsidDel="0071097B">
          <w:rPr>
            <w:rFonts w:ascii="Arial" w:hAnsi="Arial" w:cs="Arial"/>
            <w:b/>
            <w:bCs/>
            <w:szCs w:val="22"/>
          </w:rPr>
          <w:delText>/JPÚ</w:delText>
        </w:r>
        <w:r w:rsidR="006208DB" w:rsidRPr="00350E82" w:rsidDel="0071097B">
          <w:rPr>
            <w:rFonts w:ascii="Arial" w:hAnsi="Arial" w:cs="Arial"/>
            <w:b/>
            <w:bCs/>
            <w:szCs w:val="22"/>
          </w:rPr>
          <w:delText xml:space="preserve"> </w:delText>
        </w:r>
        <w:r w:rsidR="002B735B" w:rsidRPr="00350E82" w:rsidDel="0071097B">
          <w:rPr>
            <w:rFonts w:ascii="Arial" w:hAnsi="Arial" w:cs="Arial"/>
            <w:b/>
            <w:bCs/>
            <w:szCs w:val="22"/>
          </w:rPr>
          <w:delText>.........</w:delText>
        </w:r>
        <w:r w:rsidR="0091239E" w:rsidRPr="00350E82" w:rsidDel="0071097B">
          <w:rPr>
            <w:rFonts w:ascii="Arial" w:hAnsi="Arial" w:cs="Arial"/>
            <w:szCs w:val="22"/>
          </w:rPr>
          <w:delText>“</w:delText>
        </w:r>
      </w:del>
      <w:ins w:id="53" w:author="Hejlová Veronika Bc. DiS." w:date="2025-05-16T08:38:00Z">
        <w:r w:rsidR="0071097B">
          <w:rPr>
            <w:rFonts w:ascii="Arial" w:hAnsi="Arial" w:cs="Arial"/>
            <w:b/>
            <w:bCs/>
            <w:szCs w:val="22"/>
          </w:rPr>
          <w:t>Zámrsk</w:t>
        </w:r>
      </w:ins>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50"/>
    </w:p>
    <w:p w14:paraId="2688741A" w14:textId="7F1DDF2C" w:rsidR="00117696" w:rsidRPr="00A2099A" w:rsidRDefault="0091239E" w:rsidP="000B04EE">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del w:id="54" w:author="Hejlová Veronika Bc. DiS." w:date="2025-05-16T08:38:00Z">
        <w:r w:rsidR="002B735B" w:rsidRPr="00A2099A" w:rsidDel="0071097B">
          <w:rPr>
            <w:rFonts w:ascii="Arial" w:hAnsi="Arial" w:cs="Arial"/>
            <w:iCs/>
          </w:rPr>
          <w:delText>..........</w:delText>
        </w:r>
        <w:r w:rsidRPr="00A2099A" w:rsidDel="0071097B">
          <w:rPr>
            <w:rFonts w:ascii="Arial" w:hAnsi="Arial" w:cs="Arial"/>
            <w:iCs/>
          </w:rPr>
          <w:delText xml:space="preserve"> </w:delText>
        </w:r>
      </w:del>
      <w:ins w:id="55" w:author="Hejlová Veronika Bc. DiS." w:date="2025-05-16T08:38:00Z">
        <w:r w:rsidR="0071097B">
          <w:rPr>
            <w:rFonts w:ascii="Arial" w:hAnsi="Arial" w:cs="Arial"/>
            <w:iCs/>
          </w:rPr>
          <w:t xml:space="preserve">Zámrsk </w:t>
        </w:r>
      </w:ins>
      <w:r w:rsidRPr="00A2099A">
        <w:rPr>
          <w:rFonts w:ascii="Arial" w:hAnsi="Arial" w:cs="Arial"/>
          <w:iCs/>
        </w:rPr>
        <w:t>(„</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0B04EE">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56" w:name="_Ref50801105"/>
      <w:bookmarkStart w:id="57" w:name="_Ref52044582"/>
      <w:bookmarkStart w:id="58"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6"/>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7"/>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58"/>
      <w:r w:rsidR="0026755B" w:rsidRPr="001667F3">
        <w:rPr>
          <w:rFonts w:ascii="Arial" w:hAnsi="Arial" w:cs="Arial"/>
          <w:szCs w:val="22"/>
        </w:rPr>
        <w:t xml:space="preserve"> </w:t>
      </w:r>
    </w:p>
    <w:p w14:paraId="7FACFBF4" w14:textId="05C585B5"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Objednatele</w:t>
      </w:r>
      <w:ins w:id="59" w:author="Hejlová Veronika Bc. DiS." w:date="2025-05-16T08:43:00Z">
        <w:r w:rsidR="0005772E">
          <w:rPr>
            <w:rFonts w:ascii="Arial" w:hAnsi="Arial" w:cs="Arial"/>
            <w:szCs w:val="22"/>
          </w:rPr>
          <w:t xml:space="preserve"> č. </w:t>
        </w:r>
      </w:ins>
      <w:ins w:id="60" w:author="Hejlová Veronika Bc. DiS." w:date="2025-05-16T08:44:00Z">
        <w:r w:rsidR="0005772E">
          <w:rPr>
            <w:rFonts w:ascii="Arial" w:hAnsi="Arial" w:cs="Arial"/>
            <w:szCs w:val="22"/>
          </w:rPr>
          <w:t>1</w:t>
        </w:r>
      </w:ins>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w:t>
      </w:r>
      <w:r w:rsidRPr="00C62699">
        <w:rPr>
          <w:rFonts w:ascii="Arial" w:hAnsi="Arial" w:cs="Arial"/>
          <w:szCs w:val="22"/>
        </w:rPr>
        <w:lastRenderedPageBreak/>
        <w:t xml:space="preserve">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61" w:name="_Ref50757891"/>
      <w:r w:rsidRPr="00ED6435">
        <w:rPr>
          <w:rFonts w:ascii="Arial" w:hAnsi="Arial" w:cs="Arial"/>
          <w:szCs w:val="22"/>
        </w:rPr>
        <w:t>Cena díla</w:t>
      </w:r>
      <w:bookmarkEnd w:id="61"/>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62"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63" w:name="_Ref50660230"/>
      <w:bookmarkEnd w:id="62"/>
    </w:p>
    <w:bookmarkEnd w:id="63"/>
    <w:tbl>
      <w:tblPr>
        <w:tblW w:w="4712" w:type="pct"/>
        <w:tblInd w:w="562" w:type="dxa"/>
        <w:tblCellMar>
          <w:left w:w="70" w:type="dxa"/>
          <w:right w:w="70" w:type="dxa"/>
        </w:tblCellMar>
        <w:tblLook w:val="04A0" w:firstRow="1" w:lastRow="0" w:firstColumn="1" w:lastColumn="0" w:noHBand="0" w:noVBand="1"/>
      </w:tblPr>
      <w:tblGrid>
        <w:gridCol w:w="4895"/>
        <w:gridCol w:w="2202"/>
        <w:gridCol w:w="2085"/>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FCB4301"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64" w:name="_Ref50474886"/>
      <w:bookmarkStart w:id="65"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64"/>
      <w:r w:rsidR="001020B7" w:rsidRPr="00E81EB4">
        <w:rPr>
          <w:rFonts w:ascii="Arial" w:hAnsi="Arial" w:cs="Arial"/>
          <w:szCs w:val="22"/>
        </w:rPr>
        <w:t xml:space="preserve"> </w:t>
      </w:r>
      <w:bookmarkStart w:id="66"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w:t>
      </w:r>
      <w:ins w:id="67" w:author="Hejlová Veronika Bc. DiS." w:date="2025-05-16T08:44:00Z">
        <w:r w:rsidR="00265A72">
          <w:rPr>
            <w:rFonts w:ascii="Arial" w:hAnsi="Arial" w:cs="Arial"/>
            <w:szCs w:val="22"/>
          </w:rPr>
          <w:t xml:space="preserve">č. 1 </w:t>
        </w:r>
      </w:ins>
      <w:r w:rsidR="000A2322" w:rsidRPr="00E81EB4">
        <w:rPr>
          <w:rFonts w:ascii="Arial" w:hAnsi="Arial" w:cs="Arial"/>
          <w:szCs w:val="22"/>
        </w:rPr>
        <w:t>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ins w:id="68" w:author="Hejlová Veronika Bc. DiS." w:date="2025-05-16T08:44:00Z">
        <w:r w:rsidR="00265A72">
          <w:rPr>
            <w:rFonts w:ascii="Arial" w:hAnsi="Arial" w:cs="Arial"/>
            <w:szCs w:val="22"/>
          </w:rPr>
          <w:t xml:space="preserve"> č. 1</w:t>
        </w:r>
      </w:ins>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66"/>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65"/>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69" w:name="_Ref97411722"/>
      <w:bookmarkStart w:id="70" w:name="_Ref97582192"/>
      <w:bookmarkStart w:id="71" w:name="_Ref99007603"/>
      <w:bookmarkStart w:id="72" w:name="_Ref98329623"/>
    </w:p>
    <w:p w14:paraId="006E1AB6" w14:textId="3B659BF3" w:rsidR="00C018AA" w:rsidRPr="000B1A31" w:rsidRDefault="00DA5099" w:rsidP="00DB56FF">
      <w:pPr>
        <w:pStyle w:val="Level2"/>
        <w:spacing w:before="120" w:after="120" w:line="240" w:lineRule="auto"/>
        <w:ind w:left="567" w:hanging="567"/>
        <w:jc w:val="both"/>
        <w:rPr>
          <w:rFonts w:ascii="Arial" w:hAnsi="Arial" w:cs="Arial"/>
          <w:szCs w:val="22"/>
        </w:rPr>
      </w:pPr>
      <w:bookmarkStart w:id="73" w:name="_Ref124845730"/>
      <w:bookmarkStart w:id="74" w:name="_Hlk145331548"/>
      <w:r w:rsidRPr="00934B26">
        <w:rPr>
          <w:rFonts w:ascii="Arial" w:hAnsi="Arial" w:cs="Arial"/>
          <w:szCs w:val="22"/>
        </w:rPr>
        <w:t xml:space="preserve">Smluvní </w:t>
      </w:r>
      <w:bookmarkEnd w:id="69"/>
      <w:bookmarkEnd w:id="70"/>
      <w:bookmarkEnd w:id="71"/>
      <w:bookmarkEnd w:id="72"/>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75" w:name="_Hlk97477074"/>
      <w:bookmarkStart w:id="76" w:name="_Hlk97555250"/>
      <w:r w:rsidR="00C018AA" w:rsidRPr="00934B26">
        <w:rPr>
          <w:rFonts w:ascii="Arial" w:hAnsi="Arial" w:cs="Arial"/>
        </w:rPr>
        <w:t xml:space="preserve">navýšení </w:t>
      </w:r>
      <w:bookmarkStart w:id="77" w:name="_Hlk97476867"/>
      <w:r w:rsidR="00C018AA" w:rsidRPr="00934B26">
        <w:rPr>
          <w:rFonts w:ascii="Arial" w:hAnsi="Arial" w:cs="Arial"/>
        </w:rPr>
        <w:t>jednotkových položkových cen</w:t>
      </w:r>
      <w:bookmarkEnd w:id="75"/>
      <w:r w:rsidR="00C018AA" w:rsidRPr="00934B26">
        <w:rPr>
          <w:rFonts w:ascii="Arial" w:hAnsi="Arial" w:cs="Arial"/>
        </w:rPr>
        <w:t xml:space="preserve"> </w:t>
      </w:r>
      <w:bookmarkStart w:id="78" w:name="_Hlk97477692"/>
      <w:bookmarkEnd w:id="76"/>
      <w:bookmarkEnd w:id="77"/>
      <w:r w:rsidR="00C018AA" w:rsidRPr="00934B26">
        <w:rPr>
          <w:rFonts w:ascii="Arial" w:hAnsi="Arial" w:cs="Arial"/>
        </w:rPr>
        <w:t xml:space="preserve">(Měrných jednotek) pro ty části Díla, které dosud nebyly </w:t>
      </w:r>
      <w:bookmarkEnd w:id="78"/>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ins w:id="79" w:author="Hejlová Veronika Bc. DiS." w:date="2025-05-16T08:48:00Z">
        <w:r w:rsidR="00265A72">
          <w:rPr>
            <w:rFonts w:ascii="Arial" w:hAnsi="Arial" w:cs="Arial"/>
            <w:szCs w:val="22"/>
          </w:rPr>
          <w:t xml:space="preserve"> č. 1</w:t>
        </w:r>
      </w:ins>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w:t>
      </w:r>
      <w:ins w:id="80" w:author="Hejlová Veronika Bc. DiS." w:date="2025-05-16T08:48:00Z">
        <w:r w:rsidR="00265A72">
          <w:rPr>
            <w:rFonts w:ascii="Arial" w:hAnsi="Arial" w:cs="Arial"/>
          </w:rPr>
          <w:t xml:space="preserve"> č. 1</w:t>
        </w:r>
      </w:ins>
      <w:r w:rsidR="00C018AA" w:rsidRPr="000B1A31">
        <w:rPr>
          <w:rFonts w:ascii="Arial" w:hAnsi="Arial" w:cs="Arial"/>
        </w:rPr>
        <w:t xml:space="preserve">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w:t>
      </w:r>
      <w:ins w:id="81" w:author="Hejlová Veronika Bc. DiS." w:date="2025-05-16T08:48:00Z">
        <w:r w:rsidR="00265A72">
          <w:rPr>
            <w:rFonts w:ascii="Arial" w:hAnsi="Arial" w:cs="Arial"/>
          </w:rPr>
          <w:t xml:space="preserve"> č. 1</w:t>
        </w:r>
      </w:ins>
      <w:r w:rsidR="00C018AA" w:rsidRPr="000B1A31">
        <w:rPr>
          <w:rFonts w:ascii="Arial" w:hAnsi="Arial" w:cs="Arial"/>
        </w:rPr>
        <w:t xml:space="preserve">, zašle Objednatel </w:t>
      </w:r>
      <w:ins w:id="82" w:author="Hejlová Veronika Bc. DiS." w:date="2025-05-16T08:48:00Z">
        <w:r w:rsidR="00265A72">
          <w:rPr>
            <w:rFonts w:ascii="Arial" w:hAnsi="Arial" w:cs="Arial"/>
          </w:rPr>
          <w:t xml:space="preserve">č. 1 </w:t>
        </w:r>
      </w:ins>
      <w:r w:rsidR="00C018AA" w:rsidRPr="000B1A31">
        <w:rPr>
          <w:rFonts w:ascii="Arial" w:hAnsi="Arial" w:cs="Arial"/>
        </w:rPr>
        <w:t>Zhotoviteli návrh dodatku reflektující schválený obsah Žádosti a</w:t>
      </w:r>
      <w:r w:rsidR="00AA1859" w:rsidRPr="000B1A31">
        <w:rPr>
          <w:rFonts w:ascii="Arial" w:hAnsi="Arial" w:cs="Arial"/>
        </w:rPr>
        <w:t> </w:t>
      </w:r>
      <w:r w:rsidR="00C018AA" w:rsidRPr="000B1A31">
        <w:rPr>
          <w:rFonts w:ascii="Arial" w:hAnsi="Arial" w:cs="Arial"/>
        </w:rPr>
        <w:t>Smluvní strany se zavazují si poskytnout maximální možnou součinnost k tomu, aby byl předmětný dodatek oběma Smluvními stranami uzavřen. Jestliže Objednatel</w:t>
      </w:r>
      <w:ins w:id="83" w:author="Hejlová Veronika Bc. DiS." w:date="2025-05-16T08:49:00Z">
        <w:r w:rsidR="00265A72">
          <w:rPr>
            <w:rFonts w:ascii="Arial" w:hAnsi="Arial" w:cs="Arial"/>
          </w:rPr>
          <w:t xml:space="preserve"> č. 1</w:t>
        </w:r>
      </w:ins>
      <w:r w:rsidR="00C018AA" w:rsidRPr="000B1A31">
        <w:rPr>
          <w:rFonts w:ascii="Arial" w:hAnsi="Arial" w:cs="Arial"/>
        </w:rPr>
        <w:t xml:space="preserve"> bude v prodlení se schválením Žádosti nebo s předložením řádného návrhu příslušného dodatku, je návrh dodatku oprávněn připravit a předložit Objednateli</w:t>
      </w:r>
      <w:ins w:id="84" w:author="Hejlová Veronika Bc. DiS." w:date="2025-05-16T08:49:00Z">
        <w:r w:rsidR="00265A72">
          <w:rPr>
            <w:rFonts w:ascii="Arial" w:hAnsi="Arial" w:cs="Arial"/>
          </w:rPr>
          <w:t xml:space="preserve"> č. 1</w:t>
        </w:r>
      </w:ins>
      <w:r w:rsidR="00C018AA" w:rsidRPr="000B1A31">
        <w:rPr>
          <w:rFonts w:ascii="Arial" w:hAnsi="Arial" w:cs="Arial"/>
        </w:rPr>
        <w:t xml:space="preserve"> Zhotovitel. Za podmínek uzavřeného dodatku se navýší jednotkové položkové ceny (Měrné jednotky) těch částí Díla dle této Smlouvy, které dosud nebyly provedeny a s jejímž provedením Zhotovitel není v prodlení. </w:t>
      </w:r>
      <w:bookmarkStart w:id="85" w:name="_Hlk97873896"/>
      <w:r w:rsidR="00C018AA" w:rsidRPr="000B1A31">
        <w:rPr>
          <w:rFonts w:ascii="Arial" w:hAnsi="Arial" w:cs="Arial"/>
        </w:rPr>
        <w:t>Toto navýšení se nedotýká finančního limitu maximální Ceny Díla za celou dobu trvání Smlouvy.</w:t>
      </w:r>
      <w:bookmarkEnd w:id="73"/>
      <w:bookmarkEnd w:id="85"/>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86" w:name="_Ref50491043"/>
      <w:bookmarkEnd w:id="74"/>
      <w:r w:rsidRPr="00ED6435">
        <w:rPr>
          <w:rFonts w:ascii="Arial" w:hAnsi="Arial" w:cs="Arial"/>
          <w:szCs w:val="22"/>
        </w:rPr>
        <w:t>Platební a fakturační podmínky</w:t>
      </w:r>
      <w:bookmarkEnd w:id="86"/>
    </w:p>
    <w:p w14:paraId="72563907" w14:textId="77777777" w:rsidR="00674D1B" w:rsidRDefault="00674D1B" w:rsidP="00DB56FF">
      <w:pPr>
        <w:pStyle w:val="Level2"/>
        <w:keepNext/>
        <w:spacing w:before="120" w:after="120" w:line="240" w:lineRule="auto"/>
        <w:ind w:left="567" w:hanging="567"/>
        <w:jc w:val="both"/>
        <w:rPr>
          <w:ins w:id="87" w:author="Hejlová Veronika Bc. DiS." w:date="2025-05-16T08:49:00Z"/>
          <w:rFonts w:ascii="Arial" w:hAnsi="Arial" w:cs="Arial"/>
          <w:szCs w:val="22"/>
        </w:rPr>
      </w:pPr>
      <w:bookmarkStart w:id="88" w:name="_Ref17389404"/>
      <w:bookmarkStart w:id="89" w:name="_Ref50549080"/>
      <w:bookmarkStart w:id="90"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xml:space="preserve">, </w:t>
      </w:r>
      <w:r w:rsidRPr="00ED6435">
        <w:rPr>
          <w:rFonts w:ascii="Arial" w:hAnsi="Arial" w:cs="Arial"/>
          <w:szCs w:val="22"/>
        </w:rPr>
        <w:lastRenderedPageBreak/>
        <w:t>§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0BA9821B" w14:textId="460C7210" w:rsidR="00265A72" w:rsidRDefault="00265A72" w:rsidP="00265A72">
      <w:pPr>
        <w:pStyle w:val="Level2"/>
        <w:keepNext/>
        <w:numPr>
          <w:ilvl w:val="0"/>
          <w:numId w:val="0"/>
        </w:numPr>
        <w:spacing w:before="120" w:after="120" w:line="240" w:lineRule="auto"/>
        <w:ind w:left="567"/>
        <w:jc w:val="both"/>
        <w:rPr>
          <w:ins w:id="91" w:author="Hejlová Veronika Bc. DiS." w:date="2025-05-16T08:49:00Z"/>
          <w:rFonts w:ascii="Arial" w:hAnsi="Arial" w:cs="Arial"/>
          <w:szCs w:val="22"/>
        </w:rPr>
      </w:pPr>
      <w:ins w:id="92" w:author="Hejlová Veronika Bc. DiS." w:date="2025-05-16T08:49:00Z">
        <w:r>
          <w:rPr>
            <w:rFonts w:ascii="Arial" w:hAnsi="Arial" w:cs="Arial"/>
            <w:szCs w:val="22"/>
          </w:rPr>
          <w:t>Cena díla bude hrazena Objednatelem takto:</w:t>
        </w:r>
      </w:ins>
    </w:p>
    <w:p w14:paraId="49F28395" w14:textId="0562C8E8" w:rsidR="00265A72" w:rsidRDefault="00265A72" w:rsidP="00265A72">
      <w:pPr>
        <w:pStyle w:val="Level2"/>
        <w:keepNext/>
        <w:numPr>
          <w:ilvl w:val="0"/>
          <w:numId w:val="0"/>
        </w:numPr>
        <w:spacing w:before="120" w:after="120" w:line="240" w:lineRule="auto"/>
        <w:ind w:left="567"/>
        <w:jc w:val="both"/>
        <w:rPr>
          <w:ins w:id="93" w:author="Hejlová Veronika Bc. DiS." w:date="2025-05-16T08:49:00Z"/>
          <w:rFonts w:ascii="Arial" w:hAnsi="Arial" w:cs="Arial"/>
          <w:b/>
          <w:bCs/>
          <w:szCs w:val="22"/>
        </w:rPr>
      </w:pPr>
      <w:ins w:id="94" w:author="Hejlová Veronika Bc. DiS." w:date="2025-05-16T08:49:00Z">
        <w:r>
          <w:rPr>
            <w:rFonts w:ascii="Arial" w:hAnsi="Arial" w:cs="Arial"/>
            <w:szCs w:val="22"/>
          </w:rPr>
          <w:tab/>
        </w:r>
        <w:r>
          <w:rPr>
            <w:rFonts w:ascii="Arial" w:hAnsi="Arial" w:cs="Arial"/>
            <w:b/>
            <w:bCs/>
            <w:szCs w:val="22"/>
          </w:rPr>
          <w:t>Objednatel č. 1</w:t>
        </w:r>
        <w:r>
          <w:rPr>
            <w:rFonts w:ascii="Arial" w:hAnsi="Arial" w:cs="Arial"/>
            <w:szCs w:val="22"/>
          </w:rPr>
          <w:t xml:space="preserve"> ve výši </w:t>
        </w:r>
        <w:r>
          <w:rPr>
            <w:rFonts w:ascii="Arial" w:hAnsi="Arial" w:cs="Arial"/>
            <w:b/>
            <w:bCs/>
            <w:szCs w:val="22"/>
          </w:rPr>
          <w:t>69 %</w:t>
        </w:r>
      </w:ins>
    </w:p>
    <w:p w14:paraId="4F11002C" w14:textId="202D48E0" w:rsidR="00265A72" w:rsidRPr="00265A72" w:rsidRDefault="00265A72" w:rsidP="00265A72">
      <w:pPr>
        <w:pStyle w:val="Level2"/>
        <w:keepNext/>
        <w:numPr>
          <w:ilvl w:val="0"/>
          <w:numId w:val="0"/>
        </w:numPr>
        <w:spacing w:before="120" w:after="120" w:line="240" w:lineRule="auto"/>
        <w:ind w:left="567"/>
        <w:jc w:val="both"/>
        <w:rPr>
          <w:rFonts w:ascii="Arial" w:hAnsi="Arial" w:cs="Arial"/>
          <w:b/>
          <w:bCs/>
          <w:szCs w:val="22"/>
        </w:rPr>
      </w:pPr>
      <w:ins w:id="95" w:author="Hejlová Veronika Bc. DiS." w:date="2025-05-16T08:49:00Z">
        <w:r>
          <w:rPr>
            <w:rFonts w:ascii="Arial" w:hAnsi="Arial" w:cs="Arial"/>
            <w:b/>
            <w:bCs/>
            <w:szCs w:val="22"/>
          </w:rPr>
          <w:tab/>
        </w:r>
      </w:ins>
      <w:ins w:id="96" w:author="Hejlová Veronika Bc. DiS." w:date="2025-05-16T08:50:00Z">
        <w:r>
          <w:rPr>
            <w:rFonts w:ascii="Arial" w:hAnsi="Arial" w:cs="Arial"/>
            <w:b/>
            <w:bCs/>
            <w:szCs w:val="22"/>
          </w:rPr>
          <w:t>Objednatel č. 2</w:t>
        </w:r>
        <w:r>
          <w:rPr>
            <w:rFonts w:ascii="Arial" w:hAnsi="Arial" w:cs="Arial"/>
            <w:szCs w:val="22"/>
          </w:rPr>
          <w:t xml:space="preserve"> ve výši </w:t>
        </w:r>
        <w:r>
          <w:rPr>
            <w:rFonts w:ascii="Arial" w:hAnsi="Arial" w:cs="Arial"/>
            <w:b/>
            <w:bCs/>
            <w:szCs w:val="22"/>
          </w:rPr>
          <w:t>31 %</w:t>
        </w:r>
      </w:ins>
    </w:p>
    <w:bookmarkEnd w:id="88"/>
    <w:p w14:paraId="70D6A844" w14:textId="6DF315C0"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w:t>
      </w:r>
      <w:ins w:id="97" w:author="Hejlová Veronika Bc. DiS." w:date="2025-05-16T08:50:00Z">
        <w:r w:rsidR="00265A72">
          <w:rPr>
            <w:rFonts w:ascii="Arial" w:hAnsi="Arial" w:cs="Arial"/>
            <w:szCs w:val="22"/>
          </w:rPr>
          <w:t xml:space="preserve">č. 1 </w:t>
        </w:r>
      </w:ins>
      <w:r w:rsidRPr="00C62699">
        <w:rPr>
          <w:rFonts w:ascii="Arial" w:hAnsi="Arial" w:cs="Arial"/>
          <w:szCs w:val="22"/>
        </w:rPr>
        <w:t>(tj.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5509DDD7" w14:textId="4C450EC0" w:rsidR="00A14EBE" w:rsidRDefault="00791617" w:rsidP="00DB56FF">
      <w:pPr>
        <w:pStyle w:val="Level2"/>
        <w:spacing w:before="120" w:after="120" w:line="240" w:lineRule="auto"/>
        <w:ind w:left="567" w:hanging="567"/>
        <w:jc w:val="both"/>
        <w:rPr>
          <w:ins w:id="98" w:author="Hejlová Veronika Bc. DiS." w:date="2025-05-16T08:51:00Z"/>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w:t>
      </w:r>
      <w:ins w:id="99" w:author="Hejlová Veronika Bc. DiS." w:date="2025-05-16T08:50:00Z">
        <w:r w:rsidR="00265A72">
          <w:rPr>
            <w:rFonts w:ascii="Arial" w:hAnsi="Arial" w:cs="Arial"/>
            <w:szCs w:val="22"/>
          </w:rPr>
          <w:t xml:space="preserve"> pro Objednatele č. 1</w:t>
        </w:r>
      </w:ins>
      <w:r w:rsidR="00497BE2" w:rsidRPr="00057B79">
        <w:rPr>
          <w:rFonts w:ascii="Arial" w:hAnsi="Arial" w:cs="Arial"/>
          <w:szCs w:val="22"/>
        </w:rPr>
        <w:t xml:space="preserve">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del w:id="100" w:author="Hejlová Veronika Bc. DiS." w:date="2025-05-16T08:50:00Z">
        <w:r w:rsidR="00B47209" w:rsidDel="00265A72">
          <w:rPr>
            <w:rFonts w:ascii="Arial" w:hAnsi="Arial" w:cs="Arial"/>
          </w:rPr>
          <w:delText xml:space="preserve">……………, </w:delText>
        </w:r>
      </w:del>
      <w:ins w:id="101" w:author="Hejlová Veronika Bc. DiS." w:date="2025-05-16T08:50:00Z">
        <w:r w:rsidR="00265A72">
          <w:rPr>
            <w:rFonts w:ascii="Arial" w:hAnsi="Arial" w:cs="Arial"/>
          </w:rPr>
          <w:t>Ústí nad O</w:t>
        </w:r>
      </w:ins>
      <w:ins w:id="102" w:author="Hejlová Veronika Bc. DiS." w:date="2025-05-16T08:51:00Z">
        <w:r w:rsidR="00265A72">
          <w:rPr>
            <w:rFonts w:ascii="Arial" w:hAnsi="Arial" w:cs="Arial"/>
          </w:rPr>
          <w:t>rlicí, Tvardkova 1191, 562 01 Ústí nad Orlicí.</w:t>
        </w:r>
      </w:ins>
      <w:ins w:id="103" w:author="Hejlová Veronika Bc. DiS." w:date="2025-05-16T08:50:00Z">
        <w:r w:rsidR="00265A72">
          <w:rPr>
            <w:rFonts w:ascii="Arial" w:hAnsi="Arial" w:cs="Arial"/>
          </w:rPr>
          <w:t xml:space="preserve"> </w:t>
        </w:r>
      </w:ins>
      <w:del w:id="104" w:author="Hejlová Veronika Bc. DiS." w:date="2025-05-16T08:51:00Z">
        <w:r w:rsidR="00B47209" w:rsidDel="00265A72">
          <w:rPr>
            <w:rFonts w:ascii="Arial" w:hAnsi="Arial" w:cs="Arial"/>
          </w:rPr>
          <w:delText>KPÚ pro ………………</w:delText>
        </w:r>
      </w:del>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ins w:id="105" w:author="Hejlová Veronika Bc. DiS." w:date="2025-05-16T08:51:00Z">
        <w:r w:rsidR="00A14EBE">
          <w:rPr>
            <w:rFonts w:ascii="Arial" w:hAnsi="Arial" w:cs="Arial"/>
          </w:rPr>
          <w:t xml:space="preserve"> č. 1</w:t>
        </w:r>
      </w:ins>
      <w:r w:rsidR="00E952EA" w:rsidRPr="002D4CCC">
        <w:rPr>
          <w:rFonts w:ascii="Arial" w:hAnsi="Arial" w:cs="Arial"/>
          <w:szCs w:val="22"/>
        </w:rPr>
        <w:t>.</w:t>
      </w:r>
      <w:r w:rsidR="002F2B82" w:rsidRPr="002D4CCC">
        <w:rPr>
          <w:rFonts w:ascii="Arial" w:hAnsi="Arial" w:cs="Arial"/>
          <w:szCs w:val="22"/>
        </w:rPr>
        <w:t xml:space="preserve"> </w:t>
      </w:r>
    </w:p>
    <w:p w14:paraId="51CA93C2" w14:textId="77777777" w:rsidR="00A14EBE" w:rsidRPr="00A14EBE" w:rsidRDefault="00A14EBE" w:rsidP="00A14EBE">
      <w:pPr>
        <w:pStyle w:val="Level2"/>
        <w:numPr>
          <w:ilvl w:val="0"/>
          <w:numId w:val="0"/>
        </w:numPr>
        <w:tabs>
          <w:tab w:val="num" w:pos="1390"/>
        </w:tabs>
        <w:spacing w:before="120" w:after="120" w:line="240" w:lineRule="auto"/>
        <w:ind w:left="567"/>
        <w:jc w:val="both"/>
        <w:rPr>
          <w:ins w:id="106" w:author="Hejlová Veronika Bc. DiS." w:date="2025-05-16T08:54:00Z"/>
          <w:rFonts w:ascii="Arial" w:hAnsi="Arial" w:cs="Arial"/>
          <w:szCs w:val="22"/>
        </w:rPr>
      </w:pPr>
      <w:ins w:id="107" w:author="Hejlová Veronika Bc. DiS." w:date="2025-05-16T08:54:00Z">
        <w:r w:rsidRPr="00A14EBE">
          <w:rPr>
            <w:rFonts w:ascii="Arial" w:hAnsi="Arial" w:cs="Arial"/>
            <w:szCs w:val="22"/>
          </w:rPr>
          <w:t>Fakturační adresa Objednatele č. 2: Ředitelství silnic a dálnic s.p., Čerčanská 2023/12, 140 00 Praha 4. Zhotovitel bude elektronickou fakturu pro Objednatele č. 2 zasílat vždy Objednateli č. 1 do datové nebo e-mailové schránky (</w:t>
        </w:r>
        <w:r w:rsidRPr="00A14EBE">
          <w:rPr>
            <w:rFonts w:ascii="Arial" w:hAnsi="Arial" w:cs="Arial"/>
            <w:szCs w:val="22"/>
          </w:rPr>
          <w:fldChar w:fldCharType="begin"/>
        </w:r>
        <w:r w:rsidRPr="00A14EBE">
          <w:rPr>
            <w:rFonts w:ascii="Arial" w:hAnsi="Arial" w:cs="Arial"/>
            <w:szCs w:val="22"/>
          </w:rPr>
          <w:instrText>HYPERLINK "mailto:epodatelna@spu.gov.cz"</w:instrText>
        </w:r>
        <w:r w:rsidRPr="00A14EBE">
          <w:rPr>
            <w:rFonts w:ascii="Arial" w:hAnsi="Arial" w:cs="Arial"/>
            <w:szCs w:val="22"/>
          </w:rPr>
        </w:r>
        <w:r w:rsidRPr="00A14EBE">
          <w:rPr>
            <w:rFonts w:ascii="Arial" w:hAnsi="Arial" w:cs="Arial"/>
            <w:szCs w:val="22"/>
          </w:rPr>
          <w:fldChar w:fldCharType="separate"/>
        </w:r>
        <w:r w:rsidRPr="00A14EBE">
          <w:rPr>
            <w:rFonts w:cs="Arial"/>
            <w:szCs w:val="22"/>
          </w:rPr>
          <w:t>epodatelna@spu.gov.cz</w:t>
        </w:r>
        <w:r w:rsidRPr="00A14EBE">
          <w:rPr>
            <w:rFonts w:ascii="Arial" w:hAnsi="Arial" w:cs="Arial"/>
            <w:szCs w:val="22"/>
          </w:rPr>
          <w:fldChar w:fldCharType="end"/>
        </w:r>
        <w:r w:rsidRPr="00A14EBE">
          <w:rPr>
            <w:rFonts w:ascii="Arial" w:hAnsi="Arial" w:cs="Arial"/>
            <w:szCs w:val="22"/>
          </w:rPr>
          <w:t>) Objednatele č. 1.</w:t>
        </w:r>
      </w:ins>
    </w:p>
    <w:p w14:paraId="76023A1A" w14:textId="377E8392" w:rsidR="00791617" w:rsidRPr="00C62699" w:rsidRDefault="00497BE2" w:rsidP="00A14EBE">
      <w:pPr>
        <w:pStyle w:val="Level2"/>
        <w:numPr>
          <w:ilvl w:val="0"/>
          <w:numId w:val="0"/>
        </w:numPr>
        <w:spacing w:before="120" w:after="120" w:line="240" w:lineRule="auto"/>
        <w:ind w:left="567"/>
        <w:jc w:val="both"/>
        <w:rPr>
          <w:rFonts w:ascii="Arial" w:hAnsi="Arial" w:cs="Arial"/>
          <w:szCs w:val="22"/>
        </w:rPr>
      </w:pPr>
      <w:r w:rsidRPr="002D4CCC">
        <w:rPr>
          <w:rFonts w:ascii="Arial" w:hAnsi="Arial" w:cs="Arial"/>
          <w:szCs w:val="22"/>
        </w:rPr>
        <w:t>Nebude-li Faktura obsahovat stanovené náležitosti</w:t>
      </w:r>
      <w:r w:rsidR="002F2B82" w:rsidRPr="002D4CCC">
        <w:rPr>
          <w:rFonts w:ascii="Arial" w:hAnsi="Arial" w:cs="Arial"/>
          <w:szCs w:val="22"/>
        </w:rPr>
        <w:t xml:space="preserve">, </w:t>
      </w:r>
      <w:r w:rsidRPr="002D4CCC">
        <w:rPr>
          <w:rFonts w:ascii="Arial" w:hAnsi="Arial" w:cs="Arial"/>
          <w:szCs w:val="22"/>
        </w:rPr>
        <w:t xml:space="preserve">nebo v ní nebudou správně uvedené údaje, je </w:t>
      </w:r>
      <w:r w:rsidRPr="00C62699">
        <w:rPr>
          <w:rFonts w:ascii="Arial" w:hAnsi="Arial" w:cs="Arial"/>
          <w:szCs w:val="22"/>
        </w:rPr>
        <w:t>Objednatel</w:t>
      </w:r>
      <w:ins w:id="108" w:author="Hejlová Veronika Bc. DiS." w:date="2025-05-16T08:54:00Z">
        <w:r w:rsidR="00A14EBE">
          <w:rPr>
            <w:rFonts w:ascii="Arial" w:hAnsi="Arial" w:cs="Arial"/>
            <w:szCs w:val="22"/>
          </w:rPr>
          <w:t xml:space="preserve"> č. 1</w:t>
        </w:r>
      </w:ins>
      <w:r w:rsidRPr="00C62699">
        <w:rPr>
          <w:rFonts w:ascii="Arial" w:hAnsi="Arial" w:cs="Arial"/>
          <w:szCs w:val="22"/>
        </w:rPr>
        <w:t xml:space="preserve"> 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4E7BEBF5" w14:textId="16BC99B2" w:rsidR="00354192" w:rsidRPr="00C62699" w:rsidRDefault="00AF4BE4" w:rsidP="00DB56FF">
      <w:pPr>
        <w:pStyle w:val="Level2"/>
        <w:spacing w:before="120" w:after="120" w:line="240" w:lineRule="auto"/>
        <w:ind w:left="567" w:hanging="567"/>
        <w:jc w:val="both"/>
        <w:rPr>
          <w:rFonts w:ascii="Arial" w:hAnsi="Arial" w:cs="Arial"/>
          <w:szCs w:val="22"/>
        </w:rPr>
      </w:pPr>
      <w:bookmarkStart w:id="109"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w:t>
      </w:r>
      <w:ins w:id="110" w:author="Hejlová Veronika Bc. DiS." w:date="2025-05-16T08:54:00Z">
        <w:r w:rsidR="00A14EBE">
          <w:rPr>
            <w:rFonts w:ascii="Arial" w:hAnsi="Arial" w:cs="Arial"/>
            <w:szCs w:val="22"/>
          </w:rPr>
          <w:t xml:space="preserve"> č. 1</w:t>
        </w:r>
      </w:ins>
      <w:r w:rsidRPr="00C62699">
        <w:rPr>
          <w:rFonts w:ascii="Arial" w:hAnsi="Arial" w:cs="Arial"/>
          <w:szCs w:val="22"/>
        </w:rPr>
        <w:t xml:space="preserve">. </w:t>
      </w:r>
      <w:bookmarkEnd w:id="89"/>
      <w:bookmarkEnd w:id="90"/>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w:t>
      </w:r>
      <w:ins w:id="111" w:author="Hejlová Veronika Bc. DiS." w:date="2025-05-16T08:54:00Z">
        <w:r w:rsidR="00A14EBE">
          <w:rPr>
            <w:rFonts w:ascii="Arial" w:hAnsi="Arial" w:cs="Arial"/>
            <w:szCs w:val="22"/>
          </w:rPr>
          <w:t xml:space="preserve">č. 1 </w:t>
        </w:r>
      </w:ins>
      <w:r w:rsidR="00354192" w:rsidRPr="00C62699">
        <w:rPr>
          <w:rFonts w:ascii="Arial" w:hAnsi="Arial" w:cs="Arial"/>
          <w:szCs w:val="22"/>
        </w:rPr>
        <w:t xml:space="preserve">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09"/>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112" w:name="_Ref453331188"/>
      <w:bookmarkStart w:id="113" w:name="_Toc453594239"/>
      <w:r w:rsidRPr="00ED6435">
        <w:rPr>
          <w:rFonts w:ascii="Arial" w:hAnsi="Arial" w:cs="Arial"/>
          <w:szCs w:val="22"/>
        </w:rPr>
        <w:lastRenderedPageBreak/>
        <w:t xml:space="preserve">Další podmínky </w:t>
      </w:r>
      <w:bookmarkEnd w:id="112"/>
      <w:bookmarkEnd w:id="113"/>
      <w:r w:rsidRPr="00ED6435">
        <w:rPr>
          <w:rFonts w:ascii="Arial" w:hAnsi="Arial" w:cs="Arial"/>
          <w:szCs w:val="22"/>
        </w:rPr>
        <w:t>Plnění</w:t>
      </w:r>
      <w:r w:rsidR="005935D6" w:rsidRPr="00ED6435">
        <w:rPr>
          <w:rFonts w:ascii="Arial" w:hAnsi="Arial" w:cs="Arial"/>
          <w:szCs w:val="22"/>
        </w:rPr>
        <w:t xml:space="preserve"> smlouvy</w:t>
      </w:r>
    </w:p>
    <w:p w14:paraId="06953EB4" w14:textId="415D6224"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Objednatel</w:t>
      </w:r>
      <w:ins w:id="114" w:author="Hejlová Veronika Bc. DiS." w:date="2025-05-16T08:56:00Z">
        <w:r w:rsidR="00A14EBE">
          <w:rPr>
            <w:rFonts w:ascii="Arial" w:hAnsi="Arial" w:cs="Arial"/>
            <w:szCs w:val="22"/>
          </w:rPr>
          <w:t xml:space="preserve"> č. 1</w:t>
        </w:r>
      </w:ins>
      <w:r w:rsidRPr="00ED6435">
        <w:rPr>
          <w:rFonts w:ascii="Arial" w:hAnsi="Arial" w:cs="Arial"/>
          <w:szCs w:val="22"/>
        </w:rPr>
        <w:t xml:space="preserve">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115"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15"/>
    </w:p>
    <w:p w14:paraId="7B045E6F" w14:textId="77777777" w:rsidR="00C463F6" w:rsidRPr="00ED6435" w:rsidRDefault="00C463F6" w:rsidP="000B04EE">
      <w:pPr>
        <w:pStyle w:val="Claneka"/>
        <w:keepLines w:val="0"/>
        <w:widowControl/>
        <w:numPr>
          <w:ilvl w:val="2"/>
          <w:numId w:val="17"/>
        </w:numPr>
        <w:spacing w:before="120" w:after="120" w:line="240" w:lineRule="auto"/>
        <w:jc w:val="both"/>
        <w:rPr>
          <w:rFonts w:ascii="Arial" w:hAnsi="Arial" w:cs="Arial"/>
          <w:bCs/>
        </w:rPr>
      </w:pPr>
      <w:bookmarkStart w:id="116" w:name="_Ref52029448"/>
      <w:bookmarkStart w:id="117" w:name="_Ref471937133"/>
      <w:r w:rsidRPr="00ED6435">
        <w:rPr>
          <w:rFonts w:ascii="Arial" w:hAnsi="Arial" w:cs="Arial"/>
          <w:bCs/>
        </w:rPr>
        <w:t>Položkovém výkazu;</w:t>
      </w:r>
      <w:bookmarkEnd w:id="116"/>
    </w:p>
    <w:p w14:paraId="71A7C288" w14:textId="77777777" w:rsidR="00C463F6" w:rsidRPr="00ED6435" w:rsidRDefault="00C463F6" w:rsidP="000B04EE">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B04EE">
      <w:pPr>
        <w:pStyle w:val="Claneka"/>
        <w:keepLines w:val="0"/>
        <w:widowControl/>
        <w:numPr>
          <w:ilvl w:val="2"/>
          <w:numId w:val="17"/>
        </w:numPr>
        <w:spacing w:before="120" w:after="120" w:line="240" w:lineRule="auto"/>
        <w:jc w:val="both"/>
        <w:rPr>
          <w:rFonts w:ascii="Arial" w:hAnsi="Arial" w:cs="Arial"/>
        </w:rPr>
      </w:pPr>
      <w:bookmarkStart w:id="118" w:name="_Ref515487239"/>
      <w:bookmarkEnd w:id="117"/>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B04EE">
      <w:pPr>
        <w:pStyle w:val="Claneka"/>
        <w:keepLines w:val="0"/>
        <w:widowControl/>
        <w:numPr>
          <w:ilvl w:val="2"/>
          <w:numId w:val="17"/>
        </w:numPr>
        <w:spacing w:before="120" w:after="120" w:line="240" w:lineRule="auto"/>
        <w:jc w:val="both"/>
        <w:rPr>
          <w:rFonts w:ascii="Arial" w:hAnsi="Arial" w:cs="Arial"/>
        </w:rPr>
      </w:pPr>
      <w:bookmarkStart w:id="119" w:name="_Ref50802104"/>
      <w:r w:rsidRPr="00ED6435">
        <w:rPr>
          <w:rFonts w:ascii="Arial" w:hAnsi="Arial" w:cs="Arial"/>
        </w:rPr>
        <w:t>Nabídce</w:t>
      </w:r>
      <w:r w:rsidR="00D1092E" w:rsidRPr="00ED6435">
        <w:rPr>
          <w:rFonts w:ascii="Arial" w:hAnsi="Arial" w:cs="Arial"/>
        </w:rPr>
        <w:t>.</w:t>
      </w:r>
      <w:bookmarkEnd w:id="118"/>
      <w:bookmarkEnd w:id="119"/>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6B30BF83" w:rsidR="0019545E" w:rsidRPr="00ED0A45" w:rsidRDefault="0019545E" w:rsidP="00DB56FF">
      <w:pPr>
        <w:pStyle w:val="Level2"/>
        <w:spacing w:before="120" w:after="120" w:line="240" w:lineRule="auto"/>
        <w:ind w:left="567" w:hanging="567"/>
        <w:jc w:val="both"/>
        <w:rPr>
          <w:rFonts w:ascii="Arial" w:hAnsi="Arial" w:cs="Arial"/>
          <w:szCs w:val="22"/>
        </w:rPr>
      </w:pPr>
      <w:bookmarkStart w:id="120"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ins w:id="121" w:author="Hejlová Veronika Bc. DiS." w:date="2025-05-16T08:57:00Z">
        <w:r w:rsidR="00A14EBE">
          <w:rPr>
            <w:rFonts w:ascii="Arial" w:hAnsi="Arial" w:cs="Arial"/>
            <w:szCs w:val="22"/>
          </w:rPr>
          <w:t xml:space="preserve"> č. 1</w:t>
        </w:r>
      </w:ins>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Objednatelem</w:t>
      </w:r>
      <w:ins w:id="122" w:author="Hejlová Veronika Bc. DiS." w:date="2025-05-16T08:57:00Z">
        <w:r w:rsidR="00A14EBE">
          <w:rPr>
            <w:rFonts w:ascii="Arial" w:hAnsi="Arial" w:cs="Arial"/>
            <w:szCs w:val="22"/>
          </w:rPr>
          <w:t xml:space="preserve"> č. 1</w:t>
        </w:r>
      </w:ins>
      <w:r w:rsidR="00C40480" w:rsidRPr="00EA2E36">
        <w:rPr>
          <w:rFonts w:ascii="Arial" w:hAnsi="Arial" w:cs="Arial"/>
          <w:szCs w:val="22"/>
        </w:rPr>
        <w:t xml:space="preserve">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120"/>
    </w:p>
    <w:p w14:paraId="32D15B59" w14:textId="6A277D88" w:rsidR="008B1338" w:rsidRPr="009C22D3" w:rsidRDefault="008B1338" w:rsidP="00DB56FF">
      <w:pPr>
        <w:pStyle w:val="Level2"/>
        <w:spacing w:before="120" w:after="120" w:line="240" w:lineRule="auto"/>
        <w:ind w:left="567" w:hanging="567"/>
        <w:jc w:val="both"/>
        <w:rPr>
          <w:rFonts w:ascii="Arial" w:hAnsi="Arial" w:cs="Arial"/>
          <w:szCs w:val="22"/>
        </w:rPr>
      </w:pPr>
      <w:bookmarkStart w:id="123"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del w:id="124" w:author="Hejlová Veronika Bc. DiS." w:date="2025-05-16T08:57:00Z">
        <w:r w:rsidR="005857AC" w:rsidRPr="00ED0A45" w:rsidDel="00A14EBE">
          <w:rPr>
            <w:rFonts w:ascii="Arial" w:hAnsi="Arial" w:cs="Arial"/>
            <w:szCs w:val="22"/>
          </w:rPr>
          <w:delText> </w:delText>
        </w:r>
      </w:del>
      <w:ins w:id="125" w:author="Hejlová Veronika Bc. DiS." w:date="2025-05-16T08:57:00Z">
        <w:r w:rsidR="00A14EBE">
          <w:rPr>
            <w:rFonts w:ascii="Arial" w:hAnsi="Arial" w:cs="Arial"/>
            <w:szCs w:val="22"/>
          </w:rPr>
          <w:t> </w:t>
        </w:r>
      </w:ins>
      <w:r w:rsidRPr="00ED0A45">
        <w:rPr>
          <w:rFonts w:ascii="Arial" w:hAnsi="Arial" w:cs="Arial"/>
          <w:szCs w:val="22"/>
        </w:rPr>
        <w:t>Objednatelem</w:t>
      </w:r>
      <w:ins w:id="126" w:author="Hejlová Veronika Bc. DiS." w:date="2025-05-16T08:57:00Z">
        <w:r w:rsidR="00A14EBE">
          <w:rPr>
            <w:rFonts w:ascii="Arial" w:hAnsi="Arial" w:cs="Arial"/>
            <w:szCs w:val="22"/>
          </w:rPr>
          <w:t xml:space="preserve"> č. 1</w:t>
        </w:r>
      </w:ins>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Dílo v souladu s touto Smlouvou, pokyny vydanými Objednatelem </w:t>
      </w:r>
      <w:ins w:id="127" w:author="Hejlová Veronika Bc. DiS." w:date="2025-05-16T08:57:00Z">
        <w:r w:rsidR="00A14EBE">
          <w:rPr>
            <w:rFonts w:ascii="Arial" w:hAnsi="Arial" w:cs="Arial"/>
            <w:szCs w:val="22"/>
          </w:rPr>
          <w:t xml:space="preserve">č. 1 </w:t>
        </w:r>
      </w:ins>
      <w:r w:rsidRPr="00ED0A45">
        <w:rPr>
          <w:rFonts w:ascii="Arial" w:hAnsi="Arial" w:cs="Arial"/>
          <w:szCs w:val="22"/>
        </w:rPr>
        <w:t>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 xml:space="preserve">Metodickým postupem pro práci s daty </w:t>
      </w:r>
      <w:r w:rsidRPr="009C22D3">
        <w:rPr>
          <w:rFonts w:ascii="Arial" w:hAnsi="Arial" w:cs="Arial"/>
          <w:szCs w:val="22"/>
        </w:rPr>
        <w:lastRenderedPageBreak/>
        <w:t>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123"/>
    </w:p>
    <w:p w14:paraId="24AA42B2" w14:textId="67E654DC"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w:t>
      </w:r>
      <w:ins w:id="128" w:author="Hejlová Veronika Bc. DiS." w:date="2025-05-16T09:01:00Z">
        <w:r w:rsidR="00A14EBE">
          <w:rPr>
            <w:rFonts w:ascii="Arial" w:hAnsi="Arial" w:cs="Arial"/>
            <w:szCs w:val="22"/>
          </w:rPr>
          <w:t xml:space="preserve">č. 1 </w:t>
        </w:r>
      </w:ins>
      <w:r w:rsidRPr="009C22D3">
        <w:rPr>
          <w:rFonts w:ascii="Arial" w:hAnsi="Arial" w:cs="Arial"/>
          <w:szCs w:val="22"/>
        </w:rPr>
        <w:t xml:space="preserve">a Zhotovitelem podle § 2593 Občanského zákoníku. Tyto kontroly je oprávněn svolávat Objednatel </w:t>
      </w:r>
      <w:ins w:id="129" w:author="Hejlová Veronika Bc. DiS." w:date="2025-05-16T09:01:00Z">
        <w:r w:rsidR="00A14EBE">
          <w:rPr>
            <w:rFonts w:ascii="Arial" w:hAnsi="Arial" w:cs="Arial"/>
            <w:szCs w:val="22"/>
          </w:rPr>
          <w:t xml:space="preserve">č. 1 </w:t>
        </w:r>
      </w:ins>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w:t>
      </w:r>
      <w:ins w:id="130" w:author="Hejlová Veronika Bc. DiS." w:date="2025-05-16T09:01:00Z">
        <w:r w:rsidR="009A2C98">
          <w:rPr>
            <w:rFonts w:ascii="Arial" w:hAnsi="Arial" w:cs="Arial"/>
            <w:szCs w:val="22"/>
          </w:rPr>
          <w:t xml:space="preserve"> č. 1</w:t>
        </w:r>
      </w:ins>
      <w:r w:rsidRPr="009C22D3">
        <w:rPr>
          <w:rFonts w:ascii="Arial" w:hAnsi="Arial" w:cs="Arial"/>
          <w:szCs w:val="22"/>
        </w:rPr>
        <w:t xml:space="preserve"> a poskytnout další nezbytnou součinnost.</w:t>
      </w:r>
    </w:p>
    <w:p w14:paraId="32CD6694" w14:textId="68126353"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w:t>
      </w:r>
      <w:ins w:id="131" w:author="Hejlová Veronika Bc. DiS." w:date="2025-05-16T09:01:00Z">
        <w:r w:rsidR="009A2C98">
          <w:rPr>
            <w:rFonts w:ascii="Arial" w:hAnsi="Arial" w:cs="Arial"/>
            <w:szCs w:val="22"/>
          </w:rPr>
          <w:t xml:space="preserve">č. 1 </w:t>
        </w:r>
      </w:ins>
      <w:r w:rsidRPr="009C22D3">
        <w:rPr>
          <w:rFonts w:ascii="Arial" w:hAnsi="Arial" w:cs="Arial"/>
          <w:szCs w:val="22"/>
        </w:rPr>
        <w:t xml:space="preserve">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w:t>
      </w:r>
      <w:ins w:id="132" w:author="Hejlová Veronika Bc. DiS." w:date="2025-05-16T09:01:00Z">
        <w:r w:rsidR="009A2C98">
          <w:rPr>
            <w:rFonts w:ascii="Arial" w:hAnsi="Arial" w:cs="Arial"/>
            <w:szCs w:val="22"/>
          </w:rPr>
          <w:t xml:space="preserve"> č. 1</w:t>
        </w:r>
      </w:ins>
      <w:r w:rsidRPr="009C22D3">
        <w:rPr>
          <w:rFonts w:ascii="Arial" w:hAnsi="Arial" w:cs="Arial"/>
          <w:szCs w:val="22"/>
        </w:rPr>
        <w:t>.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8AB6BD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ins w:id="133" w:author="Hejlová Veronika Bc. DiS." w:date="2025-05-16T09:01:00Z">
        <w:r w:rsidR="009A2C98">
          <w:rPr>
            <w:rFonts w:ascii="Arial" w:hAnsi="Arial" w:cs="Arial"/>
            <w:szCs w:val="22"/>
          </w:rPr>
          <w:t xml:space="preserve"> č. 1</w:t>
        </w:r>
      </w:ins>
      <w:r w:rsidR="00B538CE" w:rsidRPr="00ED6435">
        <w:rPr>
          <w:rFonts w:ascii="Arial" w:hAnsi="Arial" w:cs="Arial"/>
          <w:szCs w:val="22"/>
        </w:rPr>
        <w:t xml:space="preserve"> zavazuje zajistit Zhotoviteli přístup.</w:t>
      </w:r>
    </w:p>
    <w:p w14:paraId="4B2190FD" w14:textId="39161DB0"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w:t>
      </w:r>
      <w:ins w:id="134" w:author="Hejlová Veronika Bc. DiS." w:date="2025-05-16T09:02:00Z">
        <w:r w:rsidR="009A2C98">
          <w:rPr>
            <w:rFonts w:ascii="Arial" w:hAnsi="Arial" w:cs="Arial"/>
            <w:szCs w:val="22"/>
          </w:rPr>
          <w:t xml:space="preserve">č. 1 </w:t>
        </w:r>
      </w:ins>
      <w:r w:rsidRPr="00ED6435">
        <w:rPr>
          <w:rFonts w:ascii="Arial" w:hAnsi="Arial" w:cs="Arial"/>
          <w:szCs w:val="22"/>
        </w:rPr>
        <w:t xml:space="preserve">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ins w:id="135" w:author="Hejlová Veronika Bc. DiS." w:date="2025-05-16T09:02:00Z">
        <w:r w:rsidR="009A2C98">
          <w:rPr>
            <w:rFonts w:ascii="Arial" w:hAnsi="Arial" w:cs="Arial"/>
            <w:szCs w:val="22"/>
          </w:rPr>
          <w:t xml:space="preserve"> č. 1</w:t>
        </w:r>
      </w:ins>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Objednatel </w:t>
      </w:r>
      <w:ins w:id="136" w:author="Hejlová Veronika Bc. DiS." w:date="2025-05-16T09:02:00Z">
        <w:r w:rsidR="009A2C98">
          <w:rPr>
            <w:rFonts w:ascii="Arial" w:hAnsi="Arial" w:cs="Arial"/>
            <w:szCs w:val="22"/>
          </w:rPr>
          <w:t xml:space="preserve">č. 1 </w:t>
        </w:r>
      </w:ins>
      <w:r w:rsidRPr="00C62699">
        <w:rPr>
          <w:rFonts w:ascii="Arial" w:hAnsi="Arial" w:cs="Arial"/>
          <w:szCs w:val="22"/>
        </w:rPr>
        <w:t xml:space="preserve">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0B04EE">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05525294" w:rsidR="00A153C8" w:rsidRPr="00A43D87" w:rsidRDefault="009063A6" w:rsidP="000B04EE">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souhlasu Objednatele</w:t>
      </w:r>
      <w:ins w:id="137" w:author="Hejlová Veronika Bc. DiS." w:date="2025-05-16T09:03:00Z">
        <w:r w:rsidR="009A2C98">
          <w:rPr>
            <w:rFonts w:ascii="Arial" w:hAnsi="Arial" w:cs="Arial"/>
          </w:rPr>
          <w:t xml:space="preserve"> č. 1</w:t>
        </w:r>
      </w:ins>
      <w:r w:rsidRPr="4CFF60DB">
        <w:rPr>
          <w:rFonts w:ascii="Arial" w:hAnsi="Arial" w:cs="Arial"/>
        </w:rPr>
        <w:t xml:space="preserv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679AB75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B2013E4" w:rsidR="0008597D" w:rsidRPr="009060BB" w:rsidRDefault="009A2C98" w:rsidP="00DB56FF">
      <w:pPr>
        <w:pStyle w:val="Level2"/>
        <w:spacing w:before="120" w:after="120" w:line="240" w:lineRule="auto"/>
        <w:ind w:left="567" w:hanging="567"/>
        <w:jc w:val="both"/>
        <w:rPr>
          <w:rFonts w:ascii="Arial" w:hAnsi="Arial" w:cs="Arial"/>
          <w:szCs w:val="22"/>
        </w:rPr>
      </w:pPr>
      <w:bookmarkStart w:id="138" w:name="_Ref50747173"/>
      <w:bookmarkStart w:id="139" w:name="_Hlk63750513"/>
      <w:ins w:id="140" w:author="Hejlová Veronika Bc. DiS." w:date="2025-05-16T09:04:00Z">
        <w:r>
          <w:rPr>
            <w:rFonts w:ascii="Arial" w:hAnsi="Arial" w:cs="Arial"/>
            <w:b/>
            <w:bCs/>
          </w:rPr>
          <w:t xml:space="preserve">NENÍ PŘEDMĚTEM TÉTO SMLOUVY - </w:t>
        </w:r>
      </w:ins>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1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138"/>
      <w:bookmarkEnd w:id="141"/>
      <w:r w:rsidR="0008597D" w:rsidRPr="4CFF60DB">
        <w:rPr>
          <w:rFonts w:ascii="Arial" w:hAnsi="Arial" w:cs="Arial"/>
        </w:rPr>
        <w:t xml:space="preserve"> </w:t>
      </w:r>
    </w:p>
    <w:p w14:paraId="48C6D3CE" w14:textId="18ADCD88" w:rsidR="00B022EF" w:rsidRPr="009060BB" w:rsidRDefault="009A2C98" w:rsidP="00DB56FF">
      <w:pPr>
        <w:pStyle w:val="Level2"/>
        <w:spacing w:before="120" w:after="120" w:line="240" w:lineRule="auto"/>
        <w:ind w:left="567" w:hanging="567"/>
        <w:jc w:val="both"/>
        <w:rPr>
          <w:rFonts w:ascii="Arial" w:hAnsi="Arial" w:cs="Arial"/>
          <w:szCs w:val="22"/>
        </w:rPr>
      </w:pPr>
      <w:bookmarkStart w:id="142" w:name="_Hlk64869278"/>
      <w:bookmarkStart w:id="143" w:name="_Ref62484165"/>
      <w:bookmarkStart w:id="144" w:name="_Ref61943901"/>
      <w:bookmarkStart w:id="145" w:name="_Ref62484289"/>
      <w:ins w:id="146" w:author="Hejlová Veronika Bc. DiS." w:date="2025-05-16T09:04:00Z">
        <w:r>
          <w:rPr>
            <w:rFonts w:ascii="Arial" w:hAnsi="Arial" w:cs="Arial"/>
            <w:b/>
            <w:bCs/>
          </w:rPr>
          <w:t xml:space="preserve">NENÍ PŘEDMĚTEM TÉTO </w:t>
        </w:r>
        <w:proofErr w:type="gramStart"/>
        <w:r>
          <w:rPr>
            <w:rFonts w:ascii="Arial" w:hAnsi="Arial" w:cs="Arial"/>
            <w:b/>
            <w:bCs/>
          </w:rPr>
          <w:t xml:space="preserve">SMLOUVY - </w:t>
        </w:r>
      </w:ins>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142"/>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147" w:name="_Ref69389189"/>
      <w:bookmarkEnd w:id="143"/>
      <w:bookmarkEnd w:id="144"/>
      <w:r w:rsidRPr="4CFF60DB">
        <w:rPr>
          <w:rFonts w:ascii="Arial" w:hAnsi="Arial" w:cs="Arial"/>
        </w:rPr>
        <w:lastRenderedPageBreak/>
        <w:t>Zhotovitel se zavazuje po celou dobu provádění Díla zabezpečit:</w:t>
      </w:r>
      <w:bookmarkEnd w:id="147"/>
      <w:r w:rsidRPr="4CFF60DB">
        <w:rPr>
          <w:rFonts w:ascii="Arial" w:hAnsi="Arial" w:cs="Arial"/>
        </w:rPr>
        <w:t xml:space="preserve"> </w:t>
      </w:r>
    </w:p>
    <w:p w14:paraId="57A90B7D" w14:textId="5DD36109" w:rsidR="002A5D94" w:rsidRPr="00CB3B7F" w:rsidRDefault="002A5D94" w:rsidP="000B04EE">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B04EE">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B04EE">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6665431" w:rsidR="00FB0862" w:rsidRDefault="00FB0862" w:rsidP="00DB56FF">
      <w:pPr>
        <w:pStyle w:val="Level2"/>
        <w:spacing w:before="120" w:after="120" w:line="240" w:lineRule="auto"/>
        <w:ind w:left="567" w:hanging="567"/>
        <w:jc w:val="both"/>
        <w:rPr>
          <w:rFonts w:ascii="Arial" w:hAnsi="Arial" w:cs="Arial"/>
          <w:iCs/>
          <w:szCs w:val="22"/>
        </w:rPr>
      </w:pPr>
      <w:bookmarkStart w:id="148" w:name="_Ref62484425"/>
      <w:bookmarkEnd w:id="1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ins w:id="149" w:author="Hejlová Veronika Bc. DiS." w:date="2025-05-16T09:08:00Z">
        <w:r w:rsidR="009A2C98">
          <w:rPr>
            <w:rFonts w:ascii="Arial" w:hAnsi="Arial" w:cs="Arial"/>
          </w:rPr>
          <w:t xml:space="preserve"> </w:t>
        </w:r>
      </w:ins>
      <w:ins w:id="150" w:author="Hejlová Veronika Bc. DiS." w:date="2025-05-16T09:10:00Z">
        <w:r w:rsidR="009A2C98">
          <w:rPr>
            <w:rFonts w:ascii="Arial" w:hAnsi="Arial" w:cs="Arial"/>
          </w:rPr>
          <w:t>č</w:t>
        </w:r>
      </w:ins>
      <w:ins w:id="151" w:author="Hejlová Veronika Bc. DiS." w:date="2025-05-16T09:08:00Z">
        <w:r w:rsidR="009A2C98">
          <w:rPr>
            <w:rFonts w:ascii="Arial" w:hAnsi="Arial" w:cs="Arial"/>
          </w:rPr>
          <w:t>. 1</w:t>
        </w:r>
      </w:ins>
      <w:r w:rsidRPr="4CFF60DB">
        <w:rPr>
          <w:rFonts w:ascii="Arial" w:hAnsi="Arial" w:cs="Arial"/>
        </w:rPr>
        <w:t>.</w:t>
      </w:r>
      <w:bookmarkEnd w:id="148"/>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152"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152"/>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153" w:name="_Ref51579571"/>
      <w:bookmarkStart w:id="154" w:name="_Ref66878947"/>
      <w:bookmarkStart w:id="155" w:name="_Hlk64298003"/>
      <w:bookmarkEnd w:id="139"/>
      <w:r w:rsidRPr="00600E70">
        <w:rPr>
          <w:rFonts w:ascii="Arial" w:hAnsi="Arial" w:cs="Arial"/>
          <w:szCs w:val="22"/>
        </w:rPr>
        <w:t>Rozsah díla a jeho členění na hlavní celky a dílčí části</w:t>
      </w:r>
      <w:bookmarkEnd w:id="153"/>
      <w:r w:rsidRPr="00600E70">
        <w:rPr>
          <w:rFonts w:ascii="Arial" w:hAnsi="Arial" w:cs="Arial"/>
          <w:szCs w:val="22"/>
        </w:rPr>
        <w:t xml:space="preserve"> </w:t>
      </w:r>
      <w:r w:rsidR="00D6651A" w:rsidRPr="00600E70">
        <w:rPr>
          <w:rFonts w:ascii="Arial" w:hAnsi="Arial" w:cs="Arial"/>
          <w:szCs w:val="22"/>
        </w:rPr>
        <w:t>Hlavních celků</w:t>
      </w:r>
      <w:bookmarkEnd w:id="154"/>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156" w:name="_Ref51578340"/>
      <w:bookmarkStart w:id="157"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156"/>
      <w:r w:rsidR="00BB50B8" w:rsidRPr="00764100">
        <w:rPr>
          <w:rFonts w:ascii="Arial" w:hAnsi="Arial" w:cs="Arial"/>
          <w:szCs w:val="22"/>
        </w:rPr>
        <w:t>.</w:t>
      </w:r>
      <w:bookmarkEnd w:id="157"/>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158"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158"/>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159" w:name="_Ref51579618"/>
      <w:bookmarkStart w:id="160" w:name="_Ref52043318"/>
      <w:r w:rsidRPr="00764100">
        <w:rPr>
          <w:rFonts w:ascii="Arial" w:hAnsi="Arial" w:cs="Arial"/>
          <w:szCs w:val="22"/>
        </w:rPr>
        <w:t>Revize a doplnění stávajícího bodového pole:</w:t>
      </w:r>
      <w:bookmarkEnd w:id="159"/>
      <w:bookmarkEnd w:id="160"/>
    </w:p>
    <w:p w14:paraId="49A354B0" w14:textId="69E4A8A9" w:rsidR="00B9128B" w:rsidRPr="00764100" w:rsidRDefault="00B9128B" w:rsidP="000B04EE">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B04EE">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lastRenderedPageBreak/>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161" w:name="_Ref51579678"/>
      <w:bookmarkStart w:id="162"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161"/>
      <w:bookmarkEnd w:id="162"/>
    </w:p>
    <w:p w14:paraId="1EF65D3E" w14:textId="0DEA399B" w:rsidR="00B9128B" w:rsidRPr="00764100" w:rsidRDefault="00B9128B" w:rsidP="000B04EE">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B04EE">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163"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163"/>
    </w:p>
    <w:p w14:paraId="3D548AB7" w14:textId="77777777" w:rsidR="00564D30" w:rsidRPr="00764100" w:rsidRDefault="00B9128B" w:rsidP="000B04EE">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CF39611" w:rsidR="006B518C" w:rsidRPr="00764100" w:rsidRDefault="002E44D1" w:rsidP="00DB56FF">
      <w:pPr>
        <w:pStyle w:val="Level3"/>
        <w:tabs>
          <w:tab w:val="clear" w:pos="2041"/>
        </w:tabs>
        <w:spacing w:before="120" w:after="120" w:line="240" w:lineRule="auto"/>
        <w:ind w:left="1418"/>
        <w:jc w:val="both"/>
        <w:rPr>
          <w:rFonts w:ascii="Arial" w:hAnsi="Arial" w:cs="Arial"/>
          <w:szCs w:val="22"/>
        </w:rPr>
      </w:pPr>
      <w:bookmarkStart w:id="164" w:name="_Ref64278780"/>
      <w:bookmarkStart w:id="165" w:name="_Ref51578703"/>
      <w:bookmarkStart w:id="166" w:name="_Ref52043347"/>
      <w:ins w:id="167" w:author="Hejlová Veronika Bc. DiS." w:date="2025-05-16T09:15:00Z">
        <w:r>
          <w:rPr>
            <w:rFonts w:ascii="Arial" w:hAnsi="Arial" w:cs="Arial"/>
            <w:b/>
            <w:bCs/>
            <w:szCs w:val="22"/>
          </w:rPr>
          <w:t xml:space="preserve">NENÍ PŘEDMĚTEM TÉTO </w:t>
        </w:r>
        <w:proofErr w:type="gramStart"/>
        <w:r>
          <w:rPr>
            <w:rFonts w:ascii="Arial" w:hAnsi="Arial" w:cs="Arial"/>
            <w:b/>
            <w:bCs/>
            <w:szCs w:val="22"/>
          </w:rPr>
          <w:t xml:space="preserve">SMLOUVY - </w:t>
        </w:r>
      </w:ins>
      <w:r w:rsidR="006B518C" w:rsidRPr="00764100">
        <w:rPr>
          <w:rFonts w:ascii="Arial" w:hAnsi="Arial" w:cs="Arial"/>
          <w:szCs w:val="22"/>
        </w:rPr>
        <w:t>Vektorizace</w:t>
      </w:r>
      <w:proofErr w:type="gramEnd"/>
      <w:r w:rsidR="006B518C" w:rsidRPr="00764100">
        <w:rPr>
          <w:rFonts w:ascii="Arial" w:hAnsi="Arial" w:cs="Arial"/>
          <w:szCs w:val="22"/>
        </w:rPr>
        <w:t xml:space="preserve"> vlastnické mapy</w:t>
      </w:r>
      <w:bookmarkEnd w:id="164"/>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168"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165"/>
      <w:bookmarkEnd w:id="166"/>
      <w:bookmarkEnd w:id="168"/>
    </w:p>
    <w:p w14:paraId="54CC2BFA" w14:textId="1B3CF9BC" w:rsidR="00B9128B" w:rsidRPr="00764100" w:rsidRDefault="00B9128B" w:rsidP="000B04EE">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 xml:space="preserve">7 Zákona. Tento seznam bude předán Objednateli </w:t>
      </w:r>
      <w:ins w:id="169" w:author="Hejlová Veronika Bc. DiS." w:date="2025-05-16T09:27:00Z">
        <w:r w:rsidR="00991590">
          <w:rPr>
            <w:rFonts w:ascii="Arial" w:hAnsi="Arial" w:cs="Arial"/>
          </w:rPr>
          <w:t xml:space="preserve">č. 1 </w:t>
        </w:r>
      </w:ins>
      <w:r w:rsidRPr="00764100">
        <w:rPr>
          <w:rFonts w:ascii="Arial" w:hAnsi="Arial" w:cs="Arial"/>
        </w:rPr>
        <w:t>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 xml:space="preserve">měsíce od doručení výzvy Objednatele </w:t>
      </w:r>
      <w:ins w:id="170" w:author="Hejlová Veronika Bc. DiS." w:date="2025-05-16T09:27:00Z">
        <w:r w:rsidR="00991590">
          <w:rPr>
            <w:rFonts w:ascii="Arial" w:hAnsi="Arial" w:cs="Arial"/>
          </w:rPr>
          <w:t xml:space="preserve">č. 1 </w:t>
        </w:r>
      </w:ins>
      <w:r w:rsidRPr="00764100">
        <w:rPr>
          <w:rFonts w:ascii="Arial" w:hAnsi="Arial" w:cs="Arial"/>
        </w:rPr>
        <w:t>Zhotoviteli;</w:t>
      </w:r>
    </w:p>
    <w:p w14:paraId="30E1AF88" w14:textId="5BECFD3F" w:rsidR="00962A2E" w:rsidRPr="00764100" w:rsidRDefault="00B9128B" w:rsidP="000B04EE">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171"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w:t>
      </w:r>
      <w:ins w:id="172" w:author="Hejlová Veronika Bc. DiS." w:date="2025-05-16T09:27:00Z">
        <w:r w:rsidR="00991590">
          <w:rPr>
            <w:rFonts w:ascii="Arial" w:hAnsi="Arial" w:cs="Arial"/>
          </w:rPr>
          <w:t xml:space="preserve">č. 1 </w:t>
        </w:r>
      </w:ins>
      <w:r w:rsidR="00962A2E" w:rsidRPr="00764100">
        <w:rPr>
          <w:rFonts w:ascii="Arial" w:hAnsi="Arial" w:cs="Arial"/>
        </w:rPr>
        <w:t xml:space="preserve">na základě podkladů dodaných Zhotovitelem. Zhotovitel je povinen podklady dle předchozí věty předat Objednateli </w:t>
      </w:r>
      <w:ins w:id="173" w:author="Hejlová Veronika Bc. DiS." w:date="2025-05-16T09:27:00Z">
        <w:r w:rsidR="00991590">
          <w:rPr>
            <w:rFonts w:ascii="Arial" w:hAnsi="Arial" w:cs="Arial"/>
          </w:rPr>
          <w:t xml:space="preserve">č. 1 </w:t>
        </w:r>
      </w:ins>
      <w:r w:rsidR="00962A2E" w:rsidRPr="00764100">
        <w:rPr>
          <w:rFonts w:ascii="Arial" w:hAnsi="Arial" w:cs="Arial"/>
        </w:rPr>
        <w:t>minimálně jeden (1) měsíc před zahájením samotného zjišťování hranic;</w:t>
      </w:r>
      <w:bookmarkEnd w:id="171"/>
    </w:p>
    <w:p w14:paraId="4C44705A" w14:textId="714CA49E" w:rsidR="00B9128B" w:rsidRPr="00764100" w:rsidRDefault="00B9128B" w:rsidP="000B04EE">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054BC17E" w:rsidR="00B9128B" w:rsidRPr="00764100" w:rsidRDefault="001D3991" w:rsidP="000B04EE">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ins w:id="174" w:author="Hejlová Veronika Bc. DiS." w:date="2025-05-16T09:28:00Z">
        <w:r w:rsidR="00991590">
          <w:rPr>
            <w:rFonts w:ascii="Arial" w:hAnsi="Arial" w:cs="Arial"/>
          </w:rPr>
          <w:t xml:space="preserve"> č. 1</w:t>
        </w:r>
      </w:ins>
      <w:r w:rsidRPr="00764100">
        <w:rPr>
          <w:rFonts w:ascii="Arial" w:hAnsi="Arial" w:cs="Arial"/>
        </w:rPr>
        <w:t>;</w:t>
      </w:r>
    </w:p>
    <w:p w14:paraId="09AFC481" w14:textId="1BE9ADF3" w:rsidR="0031588C" w:rsidRPr="00764100" w:rsidRDefault="00B9128B" w:rsidP="000B04EE">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175" w:name="_Ref64278867"/>
      <w:r w:rsidRPr="00764100">
        <w:rPr>
          <w:rFonts w:ascii="Arial" w:hAnsi="Arial" w:cs="Arial"/>
          <w:szCs w:val="22"/>
        </w:rPr>
        <w:t>Zjišťování hranic pozemků neřešených dle § 2 Zákona:</w:t>
      </w:r>
      <w:bookmarkEnd w:id="175"/>
    </w:p>
    <w:p w14:paraId="6298A49F" w14:textId="6CFFDD96" w:rsidR="00D22546" w:rsidRPr="008C30FA" w:rsidRDefault="00D22546" w:rsidP="000B04EE">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 xml:space="preserve">právní úpravy týkající se katastru nemovitostí, v souladu s § 10 odst. 6 Vyhlášky a dle požadavků katastrálního úřadu uvedených v dohodě s Objednatelem </w:t>
      </w:r>
      <w:ins w:id="176" w:author="Hejlová Veronika Bc. DiS." w:date="2025-05-16T09:29:00Z">
        <w:r w:rsidR="00991590">
          <w:rPr>
            <w:rFonts w:ascii="Arial" w:hAnsi="Arial" w:cs="Arial"/>
          </w:rPr>
          <w:t xml:space="preserve">č. 1 </w:t>
        </w:r>
      </w:ins>
      <w:r w:rsidRPr="008C30FA">
        <w:rPr>
          <w:rFonts w:ascii="Arial" w:hAnsi="Arial" w:cs="Arial"/>
        </w:rPr>
        <w:t xml:space="preserve">(§ 10 odst. 1 Vyhlášky). Pozvánky na zjišťování hranic rozešle dotčeným vlastníkům Objednatel </w:t>
      </w:r>
      <w:ins w:id="177" w:author="Hejlová Veronika Bc. DiS." w:date="2025-05-16T09:29:00Z">
        <w:r w:rsidR="00991590">
          <w:rPr>
            <w:rFonts w:ascii="Arial" w:hAnsi="Arial" w:cs="Arial"/>
          </w:rPr>
          <w:t xml:space="preserve">č. 1 </w:t>
        </w:r>
      </w:ins>
      <w:r w:rsidRPr="008C30FA">
        <w:rPr>
          <w:rFonts w:ascii="Arial" w:hAnsi="Arial" w:cs="Arial"/>
        </w:rPr>
        <w:t xml:space="preserve">na základě podkladů dodaných Zhotovitelem. Zhotovitel je povinen podklady dle předchozí věty předat Objednateli </w:t>
      </w:r>
      <w:ins w:id="178" w:author="Hejlová Veronika Bc. DiS." w:date="2025-05-16T09:30:00Z">
        <w:r w:rsidR="00991590">
          <w:rPr>
            <w:rFonts w:ascii="Arial" w:hAnsi="Arial" w:cs="Arial"/>
          </w:rPr>
          <w:t xml:space="preserve">č. 1 </w:t>
        </w:r>
      </w:ins>
      <w:r w:rsidRPr="008C30FA">
        <w:rPr>
          <w:rFonts w:ascii="Arial" w:hAnsi="Arial" w:cs="Arial"/>
        </w:rPr>
        <w:t>minimálně 1 měsíc před zahájením samotného zjišťování hranic;</w:t>
      </w:r>
    </w:p>
    <w:p w14:paraId="14F05815" w14:textId="1351F832" w:rsidR="00D22546" w:rsidRPr="00764100" w:rsidRDefault="00D22546" w:rsidP="000B04EE">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179"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179"/>
      <w:r w:rsidRPr="00764100">
        <w:rPr>
          <w:rFonts w:ascii="Arial" w:hAnsi="Arial" w:cs="Arial"/>
          <w:szCs w:val="22"/>
        </w:rPr>
        <w:t xml:space="preserve"> </w:t>
      </w:r>
    </w:p>
    <w:p w14:paraId="00BC4C2C" w14:textId="2DA11753"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w:t>
      </w:r>
      <w:ins w:id="180" w:author="Hejlová Veronika Bc. DiS." w:date="2025-05-16T09:30:00Z">
        <w:r w:rsidR="00991590">
          <w:rPr>
            <w:rFonts w:ascii="Arial" w:hAnsi="Arial" w:cs="Arial"/>
          </w:rPr>
          <w:t xml:space="preserve">č. 1 </w:t>
        </w:r>
      </w:ins>
      <w:r w:rsidRPr="00764100">
        <w:rPr>
          <w:rFonts w:ascii="Arial" w:hAnsi="Arial" w:cs="Arial"/>
        </w:rPr>
        <w:t xml:space="preserve">pozve vlastníky předmětných pozemků na základě seznamu, který Zhotovitel Objednateli </w:t>
      </w:r>
      <w:ins w:id="181" w:author="Hejlová Veronika Bc. DiS." w:date="2025-05-16T09:30:00Z">
        <w:r w:rsidR="00991590">
          <w:rPr>
            <w:rFonts w:ascii="Arial" w:hAnsi="Arial" w:cs="Arial"/>
          </w:rPr>
          <w:t xml:space="preserve">č. 1 </w:t>
        </w:r>
      </w:ins>
      <w:r w:rsidRPr="00764100">
        <w:rPr>
          <w:rFonts w:ascii="Arial" w:hAnsi="Arial" w:cs="Arial"/>
        </w:rPr>
        <w:t xml:space="preserve">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182" w:name="_Ref51578325"/>
      <w:bookmarkStart w:id="183" w:name="_Ref52043370"/>
      <w:r w:rsidRPr="00764100">
        <w:rPr>
          <w:rFonts w:ascii="Arial" w:hAnsi="Arial" w:cs="Arial"/>
          <w:szCs w:val="22"/>
        </w:rPr>
        <w:t>Rozbor současného stavu:</w:t>
      </w:r>
      <w:bookmarkEnd w:id="182"/>
      <w:bookmarkEnd w:id="183"/>
    </w:p>
    <w:p w14:paraId="65096338" w14:textId="6D955E16" w:rsidR="00B9128B" w:rsidRPr="00764100" w:rsidRDefault="00B9128B" w:rsidP="000B04EE">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B04EE">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B04EE">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184" w:name="_Ref51578378"/>
      <w:bookmarkStart w:id="185" w:name="_Ref52043390"/>
      <w:r w:rsidRPr="00764100">
        <w:rPr>
          <w:rFonts w:ascii="Arial" w:hAnsi="Arial" w:cs="Arial"/>
          <w:szCs w:val="22"/>
        </w:rPr>
        <w:t>Dokumentace k soupisu nároků vlastníků pozemků:</w:t>
      </w:r>
      <w:bookmarkEnd w:id="184"/>
      <w:bookmarkEnd w:id="185"/>
    </w:p>
    <w:p w14:paraId="081923B3" w14:textId="503F2118" w:rsidR="00B9128B" w:rsidRPr="00764100" w:rsidRDefault="00B9128B" w:rsidP="000B04EE">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EEC90BF" w:rsidR="00B9128B" w:rsidRPr="00764100" w:rsidRDefault="00B9128B" w:rsidP="000B04EE">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ins w:id="186" w:author="Hejlová Veronika Bc. DiS." w:date="2025-05-16T09:31:00Z">
        <w:r w:rsidR="00991590">
          <w:rPr>
            <w:rFonts w:ascii="Arial" w:hAnsi="Arial" w:cs="Arial"/>
          </w:rPr>
          <w:t xml:space="preserve"> č. 1</w:t>
        </w:r>
      </w:ins>
      <w:r w:rsidRPr="00764100">
        <w:rPr>
          <w:rFonts w:ascii="Arial" w:hAnsi="Arial" w:cs="Arial"/>
        </w:rPr>
        <w:t>;</w:t>
      </w:r>
    </w:p>
    <w:p w14:paraId="5BC2C8C1" w14:textId="56BFC178" w:rsidR="00B9128B" w:rsidRPr="00764100" w:rsidRDefault="004252ED" w:rsidP="000B04EE">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B04EE">
      <w:pPr>
        <w:pStyle w:val="Claneka"/>
        <w:keepLines w:val="0"/>
        <w:widowControl/>
        <w:numPr>
          <w:ilvl w:val="4"/>
          <w:numId w:val="30"/>
        </w:numPr>
        <w:spacing w:before="120" w:after="120" w:line="240" w:lineRule="auto"/>
        <w:ind w:left="1985" w:hanging="567"/>
        <w:jc w:val="both"/>
        <w:rPr>
          <w:rFonts w:ascii="Arial" w:hAnsi="Arial" w:cs="Arial"/>
        </w:rPr>
      </w:pPr>
      <w:bookmarkStart w:id="187" w:name="_Ref51581093"/>
      <w:r w:rsidRPr="00764100">
        <w:rPr>
          <w:rFonts w:ascii="Arial" w:hAnsi="Arial" w:cs="Arial"/>
        </w:rPr>
        <w:lastRenderedPageBreak/>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187"/>
    </w:p>
    <w:p w14:paraId="3DD41F95" w14:textId="0BB872B2" w:rsidR="00B9128B" w:rsidRPr="00764100" w:rsidRDefault="00B9128B" w:rsidP="000B04EE">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42BA4E8E" w:rsidR="00B9128B" w:rsidRPr="00764100" w:rsidRDefault="00B9128B" w:rsidP="000B04EE">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w:t>
      </w:r>
      <w:ins w:id="188" w:author="Hejlová Veronika Bc. DiS." w:date="2025-05-16T09:31:00Z">
        <w:r w:rsidR="00991590">
          <w:rPr>
            <w:rFonts w:ascii="Arial" w:hAnsi="Arial" w:cs="Arial"/>
          </w:rPr>
          <w:t xml:space="preserve">č. 1 </w:t>
        </w:r>
      </w:ins>
      <w:r w:rsidRPr="00764100">
        <w:rPr>
          <w:rFonts w:ascii="Arial" w:hAnsi="Arial" w:cs="Arial"/>
        </w:rPr>
        <w:t>je doručí dotčeným vlastníkům;</w:t>
      </w:r>
    </w:p>
    <w:p w14:paraId="7467AAAC" w14:textId="128C7673" w:rsidR="00B9128B" w:rsidRPr="00764100" w:rsidRDefault="00B9128B" w:rsidP="000B04EE">
      <w:pPr>
        <w:pStyle w:val="Claneka"/>
        <w:keepLines w:val="0"/>
        <w:widowControl/>
        <w:numPr>
          <w:ilvl w:val="4"/>
          <w:numId w:val="30"/>
        </w:numPr>
        <w:spacing w:before="120" w:after="120" w:line="240" w:lineRule="auto"/>
        <w:ind w:left="1985" w:hanging="567"/>
        <w:jc w:val="both"/>
        <w:rPr>
          <w:rFonts w:ascii="Arial" w:hAnsi="Arial" w:cs="Arial"/>
        </w:rPr>
      </w:pPr>
      <w:bookmarkStart w:id="189"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ins w:id="190" w:author="Hejlová Veronika Bc. DiS." w:date="2025-05-16T09:31:00Z">
        <w:r w:rsidR="00991590">
          <w:rPr>
            <w:rFonts w:ascii="Arial" w:hAnsi="Arial" w:cs="Arial"/>
          </w:rPr>
          <w:t xml:space="preserve"> č. 1</w:t>
        </w:r>
      </w:ins>
      <w:r w:rsidRPr="00764100">
        <w:rPr>
          <w:rFonts w:ascii="Arial" w:hAnsi="Arial" w:cs="Arial"/>
        </w:rPr>
        <w:t xml:space="preserve">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189"/>
      <w:r w:rsidR="00EC401E" w:rsidRPr="00764100">
        <w:rPr>
          <w:rFonts w:ascii="Arial" w:hAnsi="Arial" w:cs="Arial"/>
        </w:rPr>
        <w:t xml:space="preserve"> </w:t>
      </w:r>
    </w:p>
    <w:p w14:paraId="480B7BB9" w14:textId="33E8E9B9" w:rsidR="00B9128B" w:rsidRPr="00764100" w:rsidRDefault="00B9128B" w:rsidP="000B04EE">
      <w:pPr>
        <w:pStyle w:val="Claneka"/>
        <w:keepLines w:val="0"/>
        <w:widowControl/>
        <w:numPr>
          <w:ilvl w:val="4"/>
          <w:numId w:val="30"/>
        </w:numPr>
        <w:spacing w:before="120" w:after="120" w:line="240" w:lineRule="auto"/>
        <w:ind w:left="1985" w:hanging="567"/>
        <w:jc w:val="both"/>
        <w:rPr>
          <w:rFonts w:ascii="Arial" w:hAnsi="Arial" w:cs="Arial"/>
        </w:rPr>
      </w:pPr>
      <w:bookmarkStart w:id="191"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ins w:id="192" w:author="Hejlová Veronika Bc. DiS." w:date="2025-05-16T09:32:00Z">
        <w:r w:rsidR="00991590">
          <w:rPr>
            <w:rFonts w:ascii="Arial" w:hAnsi="Arial" w:cs="Arial"/>
          </w:rPr>
          <w:t xml:space="preserve"> č. 1</w:t>
        </w:r>
      </w:ins>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191"/>
    </w:p>
    <w:p w14:paraId="7B965021" w14:textId="20DC4096" w:rsidR="00B9128B" w:rsidRPr="00764100" w:rsidRDefault="00B9128B" w:rsidP="000B04EE">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19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19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194" w:name="_Ref51578417"/>
      <w:bookmarkStart w:id="19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194"/>
      <w:bookmarkEnd w:id="195"/>
    </w:p>
    <w:p w14:paraId="0FAA8BB3" w14:textId="306A051A" w:rsidR="00B9128B" w:rsidRPr="00764100" w:rsidRDefault="00B9128B" w:rsidP="000B04EE">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w:t>
      </w:r>
      <w:ins w:id="196" w:author="Hejlová Veronika Bc. DiS." w:date="2025-05-16T09:32:00Z">
        <w:r w:rsidR="00991590">
          <w:rPr>
            <w:rFonts w:ascii="Arial" w:hAnsi="Arial" w:cs="Arial"/>
          </w:rPr>
          <w:t xml:space="preserve"> č. 1</w:t>
        </w:r>
      </w:ins>
      <w:r w:rsidRPr="00764100">
        <w:rPr>
          <w:rFonts w:ascii="Arial" w:hAnsi="Arial" w:cs="Arial"/>
        </w:rPr>
        <w:t xml:space="preserve"> v souladu s § 9 Zákona a § 15 a § 16 Vyhlášky;</w:t>
      </w:r>
    </w:p>
    <w:p w14:paraId="1CBE0BA6" w14:textId="4D4874B0" w:rsidR="00B9128B" w:rsidRPr="00764100" w:rsidRDefault="00B9128B" w:rsidP="000B04EE">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B04EE">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5FF5A878" w:rsidR="00B9128B" w:rsidRPr="00764100" w:rsidRDefault="00B9128B" w:rsidP="000B04EE">
      <w:pPr>
        <w:pStyle w:val="Claneka"/>
        <w:keepLines w:val="0"/>
        <w:widowControl/>
        <w:numPr>
          <w:ilvl w:val="4"/>
          <w:numId w:val="31"/>
        </w:numPr>
        <w:spacing w:before="120" w:after="120" w:line="240" w:lineRule="auto"/>
        <w:ind w:left="1985" w:hanging="567"/>
        <w:jc w:val="both"/>
        <w:rPr>
          <w:rFonts w:ascii="Arial" w:hAnsi="Arial" w:cs="Arial"/>
        </w:rPr>
      </w:pPr>
      <w:bookmarkStart w:id="19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w:t>
      </w:r>
      <w:ins w:id="198" w:author="Hejlová Veronika Bc. DiS." w:date="2025-05-16T09:32:00Z">
        <w:r w:rsidR="00991590">
          <w:rPr>
            <w:rFonts w:ascii="Arial" w:hAnsi="Arial" w:cs="Arial"/>
          </w:rPr>
          <w:t xml:space="preserve">č. 1 </w:t>
        </w:r>
      </w:ins>
      <w:r w:rsidRPr="00764100">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197"/>
    </w:p>
    <w:p w14:paraId="7DF4CFBE" w14:textId="21246EED" w:rsidR="00B9128B" w:rsidRPr="00764100" w:rsidRDefault="00F73EF7" w:rsidP="000B04EE">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w:t>
      </w:r>
      <w:ins w:id="199" w:author="Hejlová Veronika Bc. DiS." w:date="2025-05-16T09:32:00Z">
        <w:r w:rsidR="00991590">
          <w:rPr>
            <w:rFonts w:ascii="Arial" w:hAnsi="Arial" w:cs="Arial"/>
          </w:rPr>
          <w:t>č</w:t>
        </w:r>
      </w:ins>
      <w:ins w:id="200" w:author="Hejlová Veronika Bc. DiS." w:date="2025-05-16T09:33:00Z">
        <w:r w:rsidR="00991590">
          <w:rPr>
            <w:rFonts w:ascii="Arial" w:hAnsi="Arial" w:cs="Arial"/>
          </w:rPr>
          <w:t xml:space="preserve">. 1 </w:t>
        </w:r>
      </w:ins>
      <w:r w:rsidR="00B9128B" w:rsidRPr="00764100">
        <w:rPr>
          <w:rFonts w:ascii="Arial" w:hAnsi="Arial" w:cs="Arial"/>
        </w:rPr>
        <w:t>dotčeným orgánům</w:t>
      </w:r>
      <w:r w:rsidR="00DF4626" w:rsidRPr="00764100">
        <w:rPr>
          <w:rFonts w:ascii="Arial" w:hAnsi="Arial" w:cs="Arial"/>
        </w:rPr>
        <w:t xml:space="preserve"> (§ 9 odst. 10 Zákona)</w:t>
      </w:r>
      <w:r w:rsidR="00B9128B" w:rsidRPr="00764100">
        <w:rPr>
          <w:rFonts w:ascii="Arial" w:hAnsi="Arial" w:cs="Arial"/>
        </w:rPr>
        <w:t xml:space="preserve">. </w:t>
      </w:r>
      <w:r w:rsidR="00B9128B" w:rsidRPr="00764100">
        <w:rPr>
          <w:rFonts w:ascii="Arial" w:hAnsi="Arial" w:cs="Arial"/>
        </w:rPr>
        <w:lastRenderedPageBreak/>
        <w:t>Zhotovitel se na základě výzvy Objednatele</w:t>
      </w:r>
      <w:ins w:id="201" w:author="Hejlová Veronika Bc. DiS." w:date="2025-05-16T09:33:00Z">
        <w:r w:rsidR="00991590">
          <w:rPr>
            <w:rFonts w:ascii="Arial" w:hAnsi="Arial" w:cs="Arial"/>
          </w:rPr>
          <w:t xml:space="preserve"> č. 1</w:t>
        </w:r>
      </w:ins>
      <w:r w:rsidR="00B9128B" w:rsidRPr="00764100">
        <w:rPr>
          <w:rFonts w:ascii="Arial" w:hAnsi="Arial" w:cs="Arial"/>
        </w:rPr>
        <w:t xml:space="preserv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12C356E1" w:rsidR="00B9128B" w:rsidRPr="00764100" w:rsidRDefault="006C124F" w:rsidP="000B04EE">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w:t>
      </w:r>
      <w:ins w:id="202" w:author="Hejlová Veronika Bc. DiS." w:date="2025-05-16T09:34:00Z">
        <w:r w:rsidR="00991590">
          <w:rPr>
            <w:rFonts w:ascii="Arial" w:hAnsi="Arial" w:cs="Arial"/>
          </w:rPr>
          <w:t xml:space="preserve">č. 1 </w:t>
        </w:r>
      </w:ins>
      <w:r w:rsidRPr="00764100">
        <w:rPr>
          <w:rFonts w:ascii="Arial" w:hAnsi="Arial" w:cs="Arial"/>
        </w:rPr>
        <w:t xml:space="preserve">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w:t>
      </w:r>
      <w:ins w:id="203" w:author="Hejlová Veronika Bc. DiS." w:date="2025-05-16T09:34:00Z">
        <w:r w:rsidR="00991590">
          <w:rPr>
            <w:rFonts w:ascii="Arial" w:hAnsi="Arial" w:cs="Arial"/>
          </w:rPr>
          <w:t xml:space="preserve"> č. 1</w:t>
        </w:r>
      </w:ins>
      <w:r w:rsidR="00B9128B" w:rsidRPr="00764100">
        <w:rPr>
          <w:rFonts w:ascii="Arial" w:hAnsi="Arial" w:cs="Arial"/>
        </w:rPr>
        <w:t xml:space="preserve">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ins w:id="204" w:author="Hejlová Veronika Bc. DiS." w:date="2025-05-16T09:34:00Z">
        <w:r w:rsidR="00991590">
          <w:rPr>
            <w:rFonts w:ascii="Arial" w:hAnsi="Arial" w:cs="Arial"/>
          </w:rPr>
          <w:t xml:space="preserve"> č. 1</w:t>
        </w:r>
      </w:ins>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 xml:space="preserve">na základě výzvy Objednatele </w:t>
      </w:r>
      <w:ins w:id="205" w:author="Hejlová Veronika Bc. DiS." w:date="2025-05-16T09:34:00Z">
        <w:r w:rsidR="00991590">
          <w:rPr>
            <w:rFonts w:ascii="Arial" w:hAnsi="Arial" w:cs="Arial"/>
          </w:rPr>
          <w:t xml:space="preserve">č. 1 </w:t>
        </w:r>
      </w:ins>
      <w:r w:rsidR="00B9128B" w:rsidRPr="00764100">
        <w:rPr>
          <w:rFonts w:ascii="Arial" w:hAnsi="Arial" w:cs="Arial"/>
        </w:rPr>
        <w:t>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69AC8EFB" w:rsidR="00B9128B" w:rsidRPr="00764100" w:rsidRDefault="00B9128B" w:rsidP="000B04EE">
      <w:pPr>
        <w:pStyle w:val="Claneka"/>
        <w:keepLines w:val="0"/>
        <w:widowControl/>
        <w:numPr>
          <w:ilvl w:val="4"/>
          <w:numId w:val="31"/>
        </w:numPr>
        <w:spacing w:before="120" w:after="120" w:line="240" w:lineRule="auto"/>
        <w:ind w:left="1985" w:hanging="567"/>
        <w:jc w:val="both"/>
        <w:rPr>
          <w:rFonts w:ascii="Arial" w:hAnsi="Arial" w:cs="Arial"/>
        </w:rPr>
      </w:pPr>
      <w:bookmarkStart w:id="206" w:name="_Ref124842265"/>
      <w:r w:rsidRPr="00764100">
        <w:rPr>
          <w:rFonts w:ascii="Arial" w:hAnsi="Arial" w:cs="Arial"/>
        </w:rPr>
        <w:t xml:space="preserve">Po odsouhlasení RDK </w:t>
      </w:r>
      <w:r w:rsidR="00F82BFC" w:rsidRPr="00764100">
        <w:rPr>
          <w:rFonts w:ascii="Arial" w:hAnsi="Arial" w:cs="Arial"/>
        </w:rPr>
        <w:t xml:space="preserve">Objednatel </w:t>
      </w:r>
      <w:ins w:id="207" w:author="Hejlová Veronika Bc. DiS." w:date="2025-05-16T09:34:00Z">
        <w:r w:rsidR="00991590">
          <w:rPr>
            <w:rFonts w:ascii="Arial" w:hAnsi="Arial" w:cs="Arial"/>
          </w:rPr>
          <w:t xml:space="preserve">č. 1 </w:t>
        </w:r>
      </w:ins>
      <w:r w:rsidR="00F82BFC" w:rsidRPr="00764100">
        <w:rPr>
          <w:rFonts w:ascii="Arial" w:hAnsi="Arial" w:cs="Arial"/>
        </w:rPr>
        <w:t xml:space="preserve">předloží PSZ </w:t>
      </w:r>
      <w:r w:rsidRPr="00764100">
        <w:rPr>
          <w:rFonts w:ascii="Arial" w:hAnsi="Arial" w:cs="Arial"/>
        </w:rPr>
        <w:t xml:space="preserve">ke schválení zastupitelstvu příslušné obce na veřejném zasedání. Zhotovitel je na základě výzvy Objednatele </w:t>
      </w:r>
      <w:ins w:id="208" w:author="Hejlová Veronika Bc. DiS." w:date="2025-05-16T09:34:00Z">
        <w:r w:rsidR="00991590">
          <w:rPr>
            <w:rFonts w:ascii="Arial" w:hAnsi="Arial" w:cs="Arial"/>
          </w:rPr>
          <w:t xml:space="preserve">č. 1 </w:t>
        </w:r>
      </w:ins>
      <w:r w:rsidRPr="00764100">
        <w:rPr>
          <w:rFonts w:ascii="Arial" w:hAnsi="Arial" w:cs="Arial"/>
        </w:rPr>
        <w:t xml:space="preserve">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206"/>
    </w:p>
    <w:p w14:paraId="7387CE60" w14:textId="3C8E7B0B" w:rsidR="00B9128B" w:rsidRPr="00545704" w:rsidRDefault="00B9128B" w:rsidP="000B04EE">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21463352" w:rsidR="00B9128B" w:rsidRPr="00545704" w:rsidRDefault="00B9128B" w:rsidP="000B04EE">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ins w:id="209" w:author="Hejlová Veronika Bc. DiS." w:date="2025-05-16T09:35:00Z">
        <w:r w:rsidR="00991590">
          <w:rPr>
            <w:rFonts w:ascii="Arial" w:hAnsi="Arial" w:cs="Arial"/>
          </w:rPr>
          <w:t xml:space="preserve"> č. 1</w:t>
        </w:r>
      </w:ins>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0B04EE">
      <w:pPr>
        <w:pStyle w:val="Level5"/>
        <w:numPr>
          <w:ilvl w:val="0"/>
          <w:numId w:val="26"/>
        </w:numPr>
        <w:ind w:left="3119" w:hanging="992"/>
        <w:rPr>
          <w:rFonts w:ascii="Arial" w:hAnsi="Arial" w:cs="Arial"/>
          <w:szCs w:val="22"/>
        </w:rPr>
      </w:pPr>
      <w:bookmarkStart w:id="210"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210"/>
    </w:p>
    <w:p w14:paraId="2381D2E4" w14:textId="7016AD02" w:rsidR="00B9128B" w:rsidRPr="00764100" w:rsidRDefault="00B9128B" w:rsidP="000B04EE">
      <w:pPr>
        <w:pStyle w:val="Level5"/>
        <w:numPr>
          <w:ilvl w:val="0"/>
          <w:numId w:val="26"/>
        </w:numPr>
        <w:ind w:left="3119" w:hanging="992"/>
        <w:rPr>
          <w:rFonts w:ascii="Arial" w:hAnsi="Arial" w:cs="Arial"/>
          <w:szCs w:val="22"/>
        </w:rPr>
      </w:pPr>
      <w:bookmarkStart w:id="21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211"/>
    </w:p>
    <w:p w14:paraId="46842F0C" w14:textId="5C70B6BA" w:rsidR="00B9128B" w:rsidRPr="00764100" w:rsidRDefault="00B9128B" w:rsidP="000B04EE">
      <w:pPr>
        <w:pStyle w:val="Level5"/>
        <w:numPr>
          <w:ilvl w:val="0"/>
          <w:numId w:val="26"/>
        </w:numPr>
        <w:ind w:left="3119" w:hanging="992"/>
        <w:rPr>
          <w:rFonts w:ascii="Arial" w:hAnsi="Arial" w:cs="Arial"/>
          <w:szCs w:val="22"/>
        </w:rPr>
      </w:pPr>
      <w:bookmarkStart w:id="212" w:name="_Ref67496875"/>
      <w:bookmarkStart w:id="21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w:t>
      </w:r>
      <w:r w:rsidR="009D187E" w:rsidRPr="00764100">
        <w:rPr>
          <w:rFonts w:ascii="Arial" w:hAnsi="Arial" w:cs="Arial"/>
          <w:szCs w:val="22"/>
        </w:rPr>
        <w:lastRenderedPageBreak/>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212"/>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214" w:name="_Ref51578489"/>
      <w:bookmarkStart w:id="215" w:name="_Ref52043431"/>
      <w:bookmarkEnd w:id="21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214"/>
      <w:bookmarkEnd w:id="215"/>
    </w:p>
    <w:p w14:paraId="224D0247" w14:textId="68748CEB" w:rsidR="00B9128B" w:rsidRPr="00764100" w:rsidRDefault="00B9128B" w:rsidP="000B04EE">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B04E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0BF54D18" w:rsidR="00B9128B" w:rsidRPr="00764100" w:rsidRDefault="00B9128B" w:rsidP="000B04E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Jako doklad o projednání návrhu bude Objednateli</w:t>
      </w:r>
      <w:ins w:id="216" w:author="Hejlová Veronika Bc. DiS." w:date="2025-05-16T09:35:00Z">
        <w:r w:rsidR="00991590">
          <w:rPr>
            <w:rFonts w:ascii="Arial" w:hAnsi="Arial" w:cs="Arial"/>
          </w:rPr>
          <w:t xml:space="preserve"> č. 1</w:t>
        </w:r>
      </w:ins>
      <w:r w:rsidRPr="00764100">
        <w:rPr>
          <w:rFonts w:ascii="Arial" w:hAnsi="Arial" w:cs="Arial"/>
        </w:rPr>
        <w:t xml:space="preserve">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49204A6B" w:rsidR="00B9128B" w:rsidRPr="00764100" w:rsidRDefault="00B9128B" w:rsidP="000B04E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Soupisy nových pozemků včetně grafické části návrhu ve třech (3) vyhotoveních zasílané Objednatelem </w:t>
      </w:r>
      <w:ins w:id="217" w:author="Hejlová Veronika Bc. DiS." w:date="2025-05-16T09:35:00Z">
        <w:r w:rsidR="00991590">
          <w:rPr>
            <w:rFonts w:ascii="Arial" w:hAnsi="Arial" w:cs="Arial"/>
          </w:rPr>
          <w:t xml:space="preserve">č. 1 </w:t>
        </w:r>
      </w:ins>
      <w:r w:rsidRPr="00764100">
        <w:rPr>
          <w:rFonts w:ascii="Arial" w:hAnsi="Arial" w:cs="Arial"/>
        </w:rPr>
        <w:t>podle § 9 odst. 21 Zákona vlastníkům, kteří se nevyjádřili;</w:t>
      </w:r>
    </w:p>
    <w:p w14:paraId="4D4EC5A2" w14:textId="4667AE4B" w:rsidR="00B9128B" w:rsidRPr="00764100" w:rsidRDefault="00B9128B" w:rsidP="000B04EE">
      <w:pPr>
        <w:pStyle w:val="Claneka"/>
        <w:keepLines w:val="0"/>
        <w:widowControl/>
        <w:numPr>
          <w:ilvl w:val="4"/>
          <w:numId w:val="32"/>
        </w:numPr>
        <w:spacing w:before="120" w:after="120" w:line="240" w:lineRule="auto"/>
        <w:ind w:left="1985" w:hanging="567"/>
        <w:jc w:val="both"/>
        <w:rPr>
          <w:rFonts w:ascii="Arial" w:hAnsi="Arial" w:cs="Arial"/>
        </w:rPr>
      </w:pPr>
      <w:bookmarkStart w:id="218" w:name="_Ref51589667"/>
      <w:r w:rsidRPr="00764100">
        <w:rPr>
          <w:rFonts w:ascii="Arial" w:hAnsi="Arial" w:cs="Arial"/>
        </w:rPr>
        <w:t xml:space="preserve">Zapracování Objednatelem </w:t>
      </w:r>
      <w:ins w:id="219" w:author="Hejlová Veronika Bc. DiS." w:date="2025-05-16T09:35:00Z">
        <w:r w:rsidR="00991590">
          <w:rPr>
            <w:rFonts w:ascii="Arial" w:hAnsi="Arial" w:cs="Arial"/>
          </w:rPr>
          <w:t xml:space="preserve">č. 1 </w:t>
        </w:r>
      </w:ins>
      <w:r w:rsidRPr="00764100">
        <w:rPr>
          <w:rFonts w:ascii="Arial" w:hAnsi="Arial" w:cs="Arial"/>
        </w:rPr>
        <w:t>připuštěných připomínek vzešlých na základě výzvy Objednatele</w:t>
      </w:r>
      <w:ins w:id="220" w:author="Hejlová Veronika Bc. DiS." w:date="2025-05-16T09:35:00Z">
        <w:r w:rsidR="00991590">
          <w:rPr>
            <w:rFonts w:ascii="Arial" w:hAnsi="Arial" w:cs="Arial"/>
          </w:rPr>
          <w:t xml:space="preserve"> č. 1</w:t>
        </w:r>
      </w:ins>
      <w:r w:rsidRPr="00764100">
        <w:rPr>
          <w:rFonts w:ascii="Arial" w:hAnsi="Arial" w:cs="Arial"/>
        </w:rPr>
        <w:t xml:space="preserve"> podle § 9 odst. 21 Zákona;</w:t>
      </w:r>
      <w:bookmarkEnd w:id="218"/>
    </w:p>
    <w:p w14:paraId="6200C2C6" w14:textId="7DB04AC1" w:rsidR="00B9128B" w:rsidRPr="00764100" w:rsidRDefault="00B9128B" w:rsidP="000B04EE">
      <w:pPr>
        <w:pStyle w:val="Claneka"/>
        <w:keepLines w:val="0"/>
        <w:widowControl/>
        <w:numPr>
          <w:ilvl w:val="4"/>
          <w:numId w:val="32"/>
        </w:numPr>
        <w:spacing w:before="120" w:after="120" w:line="240" w:lineRule="auto"/>
        <w:ind w:left="1985" w:hanging="567"/>
        <w:jc w:val="both"/>
        <w:rPr>
          <w:rFonts w:ascii="Arial" w:hAnsi="Arial" w:cs="Arial"/>
        </w:rPr>
      </w:pPr>
      <w:bookmarkStart w:id="221"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221"/>
    </w:p>
    <w:p w14:paraId="0A550CEC" w14:textId="5C2BD088" w:rsidR="00B9128B" w:rsidRPr="00AB19C8" w:rsidRDefault="00B9128B" w:rsidP="000B04EE">
      <w:pPr>
        <w:pStyle w:val="Claneka"/>
        <w:keepLines w:val="0"/>
        <w:widowControl/>
        <w:numPr>
          <w:ilvl w:val="4"/>
          <w:numId w:val="32"/>
        </w:numPr>
        <w:spacing w:before="120" w:after="120" w:line="240" w:lineRule="auto"/>
        <w:ind w:left="1985" w:hanging="567"/>
        <w:jc w:val="both"/>
        <w:rPr>
          <w:rFonts w:ascii="Arial" w:hAnsi="Arial" w:cs="Arial"/>
        </w:rPr>
      </w:pPr>
      <w:bookmarkStart w:id="222"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72A2EF11" w:rsidR="00F131DD" w:rsidRPr="00AB19C8" w:rsidRDefault="00B9128B" w:rsidP="000B04EE">
      <w:pPr>
        <w:pStyle w:val="Claneka"/>
        <w:keepLines w:val="0"/>
        <w:widowControl/>
        <w:numPr>
          <w:ilvl w:val="4"/>
          <w:numId w:val="32"/>
        </w:numPr>
        <w:spacing w:before="120" w:after="120" w:line="240" w:lineRule="auto"/>
        <w:ind w:left="1985" w:hanging="567"/>
        <w:jc w:val="both"/>
        <w:rPr>
          <w:rFonts w:ascii="Arial" w:hAnsi="Arial" w:cs="Arial"/>
        </w:rPr>
      </w:pPr>
      <w:bookmarkStart w:id="223" w:name="_Hlk187649824"/>
      <w:bookmarkEnd w:id="222"/>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w:t>
      </w:r>
      <w:r w:rsidR="00731761" w:rsidRPr="00545704">
        <w:rPr>
          <w:rFonts w:ascii="Arial" w:hAnsi="Arial" w:cs="Arial"/>
        </w:rPr>
        <w:lastRenderedPageBreak/>
        <w:t xml:space="preserve">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 xml:space="preserve">Po poslední provedené a Objednatelem </w:t>
      </w:r>
      <w:ins w:id="224" w:author="Hejlová Veronika Bc. DiS." w:date="2025-05-16T09:41:00Z">
        <w:r w:rsidR="00D26B1D">
          <w:rPr>
            <w:rFonts w:ascii="Arial" w:hAnsi="Arial" w:cs="Arial"/>
          </w:rPr>
          <w:t xml:space="preserve">č. 1 </w:t>
        </w:r>
      </w:ins>
      <w:r w:rsidR="00F10B88" w:rsidRPr="00545704">
        <w:rPr>
          <w:rFonts w:ascii="Arial" w:hAnsi="Arial" w:cs="Arial"/>
        </w:rPr>
        <w:t>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225" w:name="_Ref51580149"/>
      <w:bookmarkStart w:id="226" w:name="_Ref52043450"/>
      <w:bookmarkEnd w:id="223"/>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225"/>
      <w:bookmarkEnd w:id="226"/>
    </w:p>
    <w:p w14:paraId="49B735B1" w14:textId="3C4E7D2D" w:rsidR="00B9128B" w:rsidRPr="00F131DD" w:rsidRDefault="00B9128B" w:rsidP="000B04EE">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0B04EE">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89045AD" w:rsidR="00B9128B" w:rsidRPr="00764100" w:rsidRDefault="00B9128B" w:rsidP="000B04E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ins w:id="227" w:author="Hejlová Veronika Bc. DiS." w:date="2025-05-16T09:42:00Z">
        <w:r w:rsidR="00D26B1D">
          <w:rPr>
            <w:rFonts w:ascii="Arial" w:hAnsi="Arial" w:cs="Arial"/>
          </w:rPr>
          <w:t xml:space="preserve"> č. 1</w:t>
        </w:r>
      </w:ins>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B04E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228" w:name="_Ref51580255"/>
      <w:bookmarkStart w:id="229" w:name="_Ref52043476"/>
      <w:r w:rsidRPr="00764100">
        <w:rPr>
          <w:rFonts w:ascii="Arial" w:hAnsi="Arial" w:cs="Arial"/>
          <w:szCs w:val="22"/>
        </w:rPr>
        <w:t>Zhotovení podkladů pro změnu katastrální hranice</w:t>
      </w:r>
      <w:bookmarkEnd w:id="228"/>
      <w:r w:rsidR="00494633" w:rsidRPr="00764100">
        <w:rPr>
          <w:rFonts w:ascii="Arial" w:hAnsi="Arial" w:cs="Arial"/>
          <w:szCs w:val="22"/>
        </w:rPr>
        <w:t>:</w:t>
      </w:r>
      <w:bookmarkEnd w:id="229"/>
    </w:p>
    <w:p w14:paraId="378C12B8" w14:textId="177953DE"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w:t>
      </w:r>
      <w:ins w:id="230" w:author="Hejlová Veronika Bc. DiS." w:date="2025-05-16T09:42:00Z">
        <w:r w:rsidR="00D26B1D">
          <w:rPr>
            <w:rFonts w:ascii="Arial" w:hAnsi="Arial" w:cs="Arial"/>
          </w:rPr>
          <w:t xml:space="preserve"> č. 1</w:t>
        </w:r>
      </w:ins>
      <w:r w:rsidRPr="00764100">
        <w:rPr>
          <w:rFonts w:ascii="Arial" w:hAnsi="Arial" w:cs="Arial"/>
        </w:rPr>
        <w:t xml:space="preserve">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231" w:name="_Ref51580259"/>
      <w:bookmarkStart w:id="232" w:name="_Ref52043492"/>
      <w:r w:rsidRPr="00764100">
        <w:rPr>
          <w:rFonts w:ascii="Arial" w:hAnsi="Arial" w:cs="Arial"/>
          <w:szCs w:val="22"/>
        </w:rPr>
        <w:t>Aktualizace návrhu po ukončení odvolacího řízení</w:t>
      </w:r>
      <w:bookmarkEnd w:id="231"/>
      <w:r w:rsidR="00494633" w:rsidRPr="00764100">
        <w:rPr>
          <w:rFonts w:ascii="Arial" w:hAnsi="Arial" w:cs="Arial"/>
          <w:szCs w:val="22"/>
        </w:rPr>
        <w:t>:</w:t>
      </w:r>
      <w:bookmarkEnd w:id="232"/>
    </w:p>
    <w:p w14:paraId="1BC8BE19" w14:textId="35C74B60"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Bude-li podáno odvolání proti rozhodnutí vydanému podle § 11 odst. 4 Zákona, případně žaloba proti rozhodnutí SPÚ o zamítnutí odvolání, ev. kasační stížnost, zhotoví Zhotovitel na základě výzvy Objednatele</w:t>
      </w:r>
      <w:ins w:id="233" w:author="Hejlová Veronika Bc. DiS." w:date="2025-05-16T09:42:00Z">
        <w:r w:rsidR="00D26B1D">
          <w:rPr>
            <w:rFonts w:ascii="Arial" w:hAnsi="Arial" w:cs="Arial"/>
          </w:rPr>
          <w:t xml:space="preserve"> č. 1</w:t>
        </w:r>
      </w:ins>
      <w:r w:rsidRPr="00764100">
        <w:rPr>
          <w:rFonts w:ascii="Arial" w:hAnsi="Arial" w:cs="Arial"/>
        </w:rPr>
        <w:t xml:space="preserve"> po ukončení odvolacího řízení aktualizaci návrhu. Rozsah požadovaných úprav návrhu včetně aktualizace PSZ určí Objednatel</w:t>
      </w:r>
      <w:ins w:id="234" w:author="Hejlová Veronika Bc. DiS." w:date="2025-05-16T09:42:00Z">
        <w:r w:rsidR="00D26B1D">
          <w:rPr>
            <w:rFonts w:ascii="Arial" w:hAnsi="Arial" w:cs="Arial"/>
          </w:rPr>
          <w:t xml:space="preserve"> č. 1</w:t>
        </w:r>
      </w:ins>
      <w:r w:rsidRPr="00764100">
        <w:rPr>
          <w:rFonts w:ascii="Arial" w:hAnsi="Arial" w:cs="Arial"/>
        </w:rPr>
        <w:t xml:space="preserve">. </w:t>
      </w:r>
    </w:p>
    <w:p w14:paraId="75FE537B" w14:textId="338C7595"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w:t>
      </w:r>
      <w:ins w:id="235" w:author="Hejlová Veronika Bc. DiS." w:date="2025-05-16T09:42:00Z">
        <w:r w:rsidR="00D26B1D">
          <w:rPr>
            <w:rFonts w:ascii="Arial" w:hAnsi="Arial" w:cs="Arial"/>
            <w:szCs w:val="22"/>
          </w:rPr>
          <w:t xml:space="preserve">č. 1 </w:t>
        </w:r>
      </w:ins>
      <w:r w:rsidRPr="00764100">
        <w:rPr>
          <w:rFonts w:ascii="Arial" w:hAnsi="Arial" w:cs="Arial"/>
          <w:szCs w:val="22"/>
        </w:rPr>
        <w:t xml:space="preserve">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236" w:name="_Ref51579017"/>
      <w:bookmarkStart w:id="237"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236"/>
      <w:bookmarkEnd w:id="237"/>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2BF9CE9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ins w:id="238" w:author="Hejlová Veronika Bc. DiS." w:date="2025-05-16T09:43:00Z">
        <w:r w:rsidR="00D26B1D">
          <w:rPr>
            <w:rFonts w:ascii="Arial" w:hAnsi="Arial" w:cs="Arial"/>
            <w:szCs w:val="22"/>
          </w:rPr>
          <w:t xml:space="preserve"> č. 1</w:t>
        </w:r>
      </w:ins>
      <w:r w:rsidRPr="00764100">
        <w:rPr>
          <w:rFonts w:ascii="Arial" w:hAnsi="Arial" w:cs="Arial"/>
          <w:szCs w:val="22"/>
        </w:rPr>
        <w:t>;</w:t>
      </w:r>
    </w:p>
    <w:p w14:paraId="2BE22CBD" w14:textId="483262BD"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ins w:id="239" w:author="Hejlová Veronika Bc. DiS." w:date="2025-05-16T09:43:00Z">
        <w:r w:rsidR="00D26B1D">
          <w:rPr>
            <w:rFonts w:ascii="Arial" w:hAnsi="Arial" w:cs="Arial"/>
            <w:szCs w:val="22"/>
          </w:rPr>
          <w:t xml:space="preserve"> č.1</w:t>
        </w:r>
      </w:ins>
      <w:r w:rsidRPr="00764100">
        <w:rPr>
          <w:rFonts w:ascii="Arial" w:hAnsi="Arial" w:cs="Arial"/>
          <w:szCs w:val="22"/>
        </w:rPr>
        <w:t xml:space="preserve">. Nesplní-li Zhotovitel svou povinnost dle předchozí věty, není Objednatel </w:t>
      </w:r>
      <w:ins w:id="240" w:author="Hejlová Veronika Bc. DiS." w:date="2025-05-16T09:43:00Z">
        <w:r w:rsidR="00D26B1D">
          <w:rPr>
            <w:rFonts w:ascii="Arial" w:hAnsi="Arial" w:cs="Arial"/>
            <w:szCs w:val="22"/>
          </w:rPr>
          <w:t xml:space="preserve">č. 1 </w:t>
        </w:r>
      </w:ins>
      <w:r w:rsidRPr="00764100">
        <w:rPr>
          <w:rFonts w:ascii="Arial" w:hAnsi="Arial" w:cs="Arial"/>
          <w:szCs w:val="22"/>
        </w:rPr>
        <w:t xml:space="preserve">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241" w:name="_Ref51578150"/>
      <w:r w:rsidRPr="009F5473">
        <w:rPr>
          <w:rFonts w:ascii="Arial" w:hAnsi="Arial" w:cs="Arial"/>
          <w:szCs w:val="22"/>
        </w:rPr>
        <w:t>Technické požadavky na provedení díla</w:t>
      </w:r>
      <w:bookmarkEnd w:id="241"/>
    </w:p>
    <w:p w14:paraId="7B9F6092" w14:textId="77656C96"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lastRenderedPageBreak/>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w:t>
      </w:r>
      <w:ins w:id="242" w:author="Hejlová Veronika Bc. DiS." w:date="2025-05-16T09:43:00Z">
        <w:r w:rsidR="00D26B1D">
          <w:rPr>
            <w:rFonts w:ascii="Arial" w:hAnsi="Arial" w:cs="Arial"/>
            <w:szCs w:val="22"/>
          </w:rPr>
          <w:t xml:space="preserve">č. 1 </w:t>
        </w:r>
      </w:ins>
      <w:r w:rsidRPr="00C62699">
        <w:rPr>
          <w:rFonts w:ascii="Arial" w:hAnsi="Arial" w:cs="Arial"/>
          <w:szCs w:val="22"/>
        </w:rPr>
        <w:t xml:space="preserve">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w:t>
      </w:r>
      <w:ins w:id="243" w:author="Hejlová Veronika Bc. DiS." w:date="2025-05-16T09:43:00Z">
        <w:r w:rsidR="00D26B1D">
          <w:rPr>
            <w:rFonts w:ascii="Arial" w:hAnsi="Arial" w:cs="Arial"/>
            <w:szCs w:val="22"/>
          </w:rPr>
          <w:t xml:space="preserve">č. 1 </w:t>
        </w:r>
      </w:ins>
      <w:r w:rsidRPr="00C62699">
        <w:rPr>
          <w:rFonts w:ascii="Arial" w:hAnsi="Arial" w:cs="Arial"/>
          <w:szCs w:val="22"/>
        </w:rPr>
        <w:t>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244"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245" w:name="_Ref61943163"/>
      <w:bookmarkEnd w:id="244"/>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245"/>
    </w:p>
    <w:p w14:paraId="0018A308" w14:textId="78CC7B5E"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ins w:id="246" w:author="Hejlová Veronika Bc. DiS." w:date="2025-05-16T09:44:00Z">
        <w:r w:rsidR="00D26B1D">
          <w:rPr>
            <w:rFonts w:ascii="Arial" w:hAnsi="Arial" w:cs="Arial"/>
          </w:rPr>
          <w:t xml:space="preserve"> č. 1</w:t>
        </w:r>
      </w:ins>
      <w:r w:rsidRPr="00EE517F">
        <w:rPr>
          <w:rFonts w:ascii="Arial" w:hAnsi="Arial" w:cs="Arial"/>
        </w:rPr>
        <w:t>;</w:t>
      </w:r>
    </w:p>
    <w:p w14:paraId="4C33119E" w14:textId="319C9B1E" w:rsidR="00B9128B" w:rsidRPr="00EE517F" w:rsidRDefault="00B13597"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ins w:id="247" w:author="Hejlová Veronika Bc. DiS." w:date="2025-05-16T09:44:00Z">
        <w:r w:rsidR="00D26B1D">
          <w:rPr>
            <w:rFonts w:ascii="Arial" w:hAnsi="Arial" w:cs="Arial"/>
          </w:rPr>
          <w:t xml:space="preserve"> č. 1</w:t>
        </w:r>
      </w:ins>
      <w:r w:rsidR="00B9128B" w:rsidRPr="00EE517F">
        <w:rPr>
          <w:rFonts w:ascii="Arial" w:hAnsi="Arial" w:cs="Arial"/>
        </w:rPr>
        <w:t>;</w:t>
      </w:r>
    </w:p>
    <w:p w14:paraId="0690844D" w14:textId="2B7C9A5B" w:rsidR="006D7FB1" w:rsidRPr="00EE517F" w:rsidRDefault="006D7FB1"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ins w:id="248" w:author="Hejlová Veronika Bc. DiS." w:date="2025-05-16T09:44:00Z">
        <w:r w:rsidR="00D26B1D">
          <w:rPr>
            <w:rFonts w:ascii="Arial" w:hAnsi="Arial" w:cs="Arial"/>
          </w:rPr>
          <w:t xml:space="preserve"> č. 1</w:t>
        </w:r>
      </w:ins>
      <w:r w:rsidRPr="00EE517F">
        <w:rPr>
          <w:rFonts w:ascii="Arial" w:hAnsi="Arial" w:cs="Arial"/>
        </w:rPr>
        <w:t>;</w:t>
      </w:r>
    </w:p>
    <w:p w14:paraId="4DA4D780" w14:textId="0A903F24" w:rsidR="00FB36AB" w:rsidRPr="00EE517F" w:rsidRDefault="00B9128B"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w:t>
      </w:r>
      <w:ins w:id="249" w:author="Hejlová Veronika Bc. DiS." w:date="2025-05-16T09:44:00Z">
        <w:r w:rsidR="00D26B1D">
          <w:rPr>
            <w:rFonts w:ascii="Arial" w:hAnsi="Arial" w:cs="Arial"/>
          </w:rPr>
          <w:t xml:space="preserve"> č. 1</w:t>
        </w:r>
      </w:ins>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1D2F98CE" w:rsidR="00B9128B" w:rsidRPr="00EE517F" w:rsidRDefault="00FB36AB"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w:t>
      </w:r>
      <w:ins w:id="250" w:author="Hejlová Veronika Bc. DiS." w:date="2025-05-16T09:44:00Z">
        <w:r w:rsidR="00D26B1D">
          <w:rPr>
            <w:rFonts w:ascii="Arial" w:hAnsi="Arial" w:cs="Arial"/>
          </w:rPr>
          <w:t xml:space="preserve"> č. 1</w:t>
        </w:r>
      </w:ins>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32778075" w:rsidR="00F821DF" w:rsidRPr="00EE517F" w:rsidRDefault="00F821DF"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pro účely návrhu KoPÚ – 1x listinné a digitální vyhotovení určené Objednateli</w:t>
      </w:r>
      <w:ins w:id="251" w:author="Hejlová Veronika Bc. DiS." w:date="2025-05-16T09:44:00Z">
        <w:r w:rsidR="00D26B1D">
          <w:rPr>
            <w:rFonts w:ascii="Arial" w:hAnsi="Arial" w:cs="Arial"/>
          </w:rPr>
          <w:t xml:space="preserve"> č. 1</w:t>
        </w:r>
      </w:ins>
      <w:r w:rsidRPr="00EE517F">
        <w:rPr>
          <w:rFonts w:ascii="Arial" w:hAnsi="Arial" w:cs="Arial"/>
        </w:rPr>
        <w:t xml:space="preserve">; </w:t>
      </w:r>
    </w:p>
    <w:p w14:paraId="1B9715A0" w14:textId="6004AAC3"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ins w:id="252" w:author="Hejlová Veronika Bc. DiS." w:date="2025-05-16T09:44:00Z">
        <w:r w:rsidR="00D26B1D">
          <w:rPr>
            <w:rFonts w:ascii="Arial" w:hAnsi="Arial" w:cs="Arial"/>
          </w:rPr>
          <w:t xml:space="preserve"> č. 1</w:t>
        </w:r>
      </w:ins>
      <w:r w:rsidRPr="00EE517F">
        <w:rPr>
          <w:rFonts w:ascii="Arial" w:hAnsi="Arial" w:cs="Arial"/>
        </w:rPr>
        <w:t>;</w:t>
      </w:r>
    </w:p>
    <w:p w14:paraId="0E255725" w14:textId="29A498D4"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w:t>
      </w:r>
      <w:ins w:id="253" w:author="Hejlová Veronika Bc. DiS." w:date="2025-05-16T09:44:00Z">
        <w:r w:rsidR="00D26B1D">
          <w:rPr>
            <w:rFonts w:ascii="Arial" w:hAnsi="Arial" w:cs="Arial"/>
          </w:rPr>
          <w:t xml:space="preserve"> č. 1</w:t>
        </w:r>
      </w:ins>
      <w:r w:rsidR="005F7432" w:rsidRPr="00EE517F">
        <w:rPr>
          <w:rFonts w:ascii="Arial" w:hAnsi="Arial" w:cs="Arial"/>
        </w:rPr>
        <w:t xml:space="preserve">,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ins w:id="254" w:author="Hejlová Veronika Bc. DiS." w:date="2025-05-16T09:44:00Z">
        <w:r w:rsidR="00D26B1D">
          <w:rPr>
            <w:rFonts w:ascii="Arial" w:hAnsi="Arial" w:cs="Arial"/>
          </w:rPr>
          <w:t xml:space="preserve"> č. 1</w:t>
        </w:r>
      </w:ins>
      <w:r w:rsidRPr="00EE517F">
        <w:rPr>
          <w:rFonts w:ascii="Arial" w:hAnsi="Arial" w:cs="Arial"/>
        </w:rPr>
        <w:t>;</w:t>
      </w:r>
    </w:p>
    <w:p w14:paraId="498CECE0" w14:textId="7B840ABA"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PSZ:</w:t>
      </w:r>
    </w:p>
    <w:p w14:paraId="3E681D53" w14:textId="03FA085A" w:rsidR="00B9128B" w:rsidRPr="00EE517F" w:rsidRDefault="00B9128B" w:rsidP="000B04EE">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ins w:id="255" w:author="Hejlová Veronika Bc. DiS." w:date="2025-05-16T09:44:00Z">
        <w:r w:rsidR="00D26B1D">
          <w:rPr>
            <w:rFonts w:ascii="Arial" w:hAnsi="Arial" w:cs="Arial"/>
          </w:rPr>
          <w:t xml:space="preserve">č. 1 </w:t>
        </w:r>
      </w:ins>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ins w:id="256" w:author="Hejlová Veronika Bc. DiS." w:date="2025-05-16T09:44:00Z">
        <w:r w:rsidR="00D26B1D">
          <w:rPr>
            <w:rFonts w:ascii="Arial" w:hAnsi="Arial" w:cs="Arial"/>
          </w:rPr>
          <w:t xml:space="preserve"> č. 1</w:t>
        </w:r>
      </w:ins>
      <w:r w:rsidRPr="00EE517F">
        <w:rPr>
          <w:rFonts w:ascii="Arial" w:hAnsi="Arial" w:cs="Arial"/>
        </w:rPr>
        <w:t>;</w:t>
      </w:r>
    </w:p>
    <w:p w14:paraId="3B39CBB9" w14:textId="345967C7" w:rsidR="00B9128B" w:rsidRPr="00EE517F" w:rsidRDefault="00B9128B" w:rsidP="000B04EE">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ins w:id="257" w:author="Hejlová Veronika Bc. DiS." w:date="2025-05-16T09:45:00Z">
        <w:r w:rsidR="00D26B1D">
          <w:rPr>
            <w:rFonts w:ascii="Arial" w:hAnsi="Arial" w:cs="Arial"/>
          </w:rPr>
          <w:t xml:space="preserve"> č. 1</w:t>
        </w:r>
      </w:ins>
      <w:r w:rsidRPr="00EE517F">
        <w:rPr>
          <w:rFonts w:ascii="Arial" w:hAnsi="Arial" w:cs="Arial"/>
        </w:rPr>
        <w:t>;</w:t>
      </w:r>
    </w:p>
    <w:p w14:paraId="3349587E" w14:textId="5F905607" w:rsidR="00B9128B" w:rsidRPr="00EE517F" w:rsidRDefault="00B9128B" w:rsidP="000B04EE">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ins w:id="258" w:author="Hejlová Veronika Bc. DiS." w:date="2025-05-16T09:44:00Z">
        <w:r w:rsidR="00D26B1D">
          <w:rPr>
            <w:rFonts w:ascii="Arial" w:hAnsi="Arial" w:cs="Arial"/>
          </w:rPr>
          <w:t xml:space="preserve">č. 1 </w:t>
        </w:r>
      </w:ins>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ins w:id="259" w:author="Hejlová Veronika Bc. DiS." w:date="2025-05-16T09:45:00Z">
        <w:r w:rsidR="00D26B1D">
          <w:rPr>
            <w:rFonts w:ascii="Arial" w:hAnsi="Arial" w:cs="Arial"/>
          </w:rPr>
          <w:t xml:space="preserve"> č. 1</w:t>
        </w:r>
      </w:ins>
      <w:r w:rsidRPr="00EE517F">
        <w:rPr>
          <w:rFonts w:ascii="Arial" w:hAnsi="Arial" w:cs="Arial"/>
        </w:rPr>
        <w:t>;</w:t>
      </w:r>
      <w:r w:rsidR="00652FCA" w:rsidRPr="00EE517F">
        <w:rPr>
          <w:rFonts w:ascii="Arial" w:hAnsi="Arial" w:cs="Arial"/>
        </w:rPr>
        <w:t xml:space="preserve"> </w:t>
      </w:r>
    </w:p>
    <w:p w14:paraId="1FD49CE9" w14:textId="5771AECD" w:rsidR="00B9128B" w:rsidRPr="00EE517F" w:rsidRDefault="00B9128B" w:rsidP="000B04EE">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ins w:id="260" w:author="Hejlová Veronika Bc. DiS." w:date="2025-05-16T09:46:00Z">
        <w:r w:rsidR="00D26B1D">
          <w:rPr>
            <w:rFonts w:ascii="Arial" w:hAnsi="Arial" w:cs="Arial"/>
          </w:rPr>
          <w:t xml:space="preserve"> č. 1</w:t>
        </w:r>
      </w:ins>
      <w:r w:rsidR="007F408F" w:rsidRPr="00EE517F">
        <w:rPr>
          <w:rFonts w:ascii="Arial" w:hAnsi="Arial" w:cs="Arial"/>
        </w:rPr>
        <w:t>;</w:t>
      </w:r>
    </w:p>
    <w:p w14:paraId="3A9466E5" w14:textId="31087A97" w:rsidR="00B9128B" w:rsidRPr="00EE517F" w:rsidRDefault="00B9128B" w:rsidP="000B04EE">
      <w:pPr>
        <w:pStyle w:val="Claneki"/>
        <w:keepNext w:val="0"/>
        <w:numPr>
          <w:ilvl w:val="3"/>
          <w:numId w:val="19"/>
        </w:numPr>
        <w:spacing w:before="120" w:after="120" w:line="240" w:lineRule="auto"/>
        <w:jc w:val="both"/>
        <w:rPr>
          <w:rFonts w:ascii="Arial" w:hAnsi="Arial" w:cs="Arial"/>
        </w:rPr>
      </w:pPr>
      <w:r w:rsidRPr="00EE517F">
        <w:rPr>
          <w:rFonts w:ascii="Arial" w:hAnsi="Arial" w:cs="Arial"/>
        </w:rPr>
        <w:lastRenderedPageBreak/>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ins w:id="261" w:author="Hejlová Veronika Bc. DiS." w:date="2025-05-16T09:45:00Z">
        <w:r w:rsidR="00D26B1D">
          <w:rPr>
            <w:rFonts w:ascii="Arial" w:hAnsi="Arial" w:cs="Arial"/>
          </w:rPr>
          <w:t xml:space="preserve"> č. 1</w:t>
        </w:r>
      </w:ins>
      <w:r w:rsidRPr="00EE517F">
        <w:rPr>
          <w:rFonts w:ascii="Arial" w:hAnsi="Arial" w:cs="Arial"/>
        </w:rPr>
        <w:t>;</w:t>
      </w:r>
    </w:p>
    <w:p w14:paraId="6A3C2745" w14:textId="30EB7942"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bookmarkStart w:id="262"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ins w:id="263" w:author="Hejlová Veronika Bc. DiS." w:date="2025-05-16T09:45:00Z">
        <w:r w:rsidR="00D26B1D">
          <w:rPr>
            <w:rFonts w:ascii="Arial" w:hAnsi="Arial" w:cs="Arial"/>
          </w:rPr>
          <w:t xml:space="preserve"> č. 1</w:t>
        </w:r>
      </w:ins>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ins w:id="264" w:author="Hejlová Veronika Bc. DiS." w:date="2025-05-16T09:45:00Z">
        <w:r w:rsidR="00D26B1D">
          <w:rPr>
            <w:rFonts w:ascii="Arial" w:hAnsi="Arial" w:cs="Arial"/>
          </w:rPr>
          <w:t xml:space="preserve"> č. 1</w:t>
        </w:r>
      </w:ins>
      <w:r w:rsidRPr="00EE517F">
        <w:rPr>
          <w:rFonts w:ascii="Arial" w:hAnsi="Arial" w:cs="Arial"/>
        </w:rPr>
        <w:t>;</w:t>
      </w:r>
      <w:bookmarkEnd w:id="262"/>
    </w:p>
    <w:p w14:paraId="20BB783B" w14:textId="4013437F"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bookmarkStart w:id="265"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w:t>
      </w:r>
      <w:ins w:id="266" w:author="Hejlová Veronika Bc. DiS." w:date="2025-05-16T09:46:00Z">
        <w:r w:rsidR="00D26B1D">
          <w:rPr>
            <w:rFonts w:ascii="Arial" w:hAnsi="Arial" w:cs="Arial"/>
          </w:rPr>
          <w:t xml:space="preserve"> č. 1</w:t>
        </w:r>
      </w:ins>
      <w:r w:rsidRPr="00EE517F">
        <w:rPr>
          <w:rFonts w:ascii="Arial" w:hAnsi="Arial" w:cs="Arial"/>
        </w:rPr>
        <w:t xml:space="preserve">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ins w:id="267" w:author="Hejlová Veronika Bc. DiS." w:date="2025-05-16T09:46:00Z">
        <w:r w:rsidR="00D26B1D">
          <w:rPr>
            <w:rFonts w:ascii="Arial" w:hAnsi="Arial" w:cs="Arial"/>
          </w:rPr>
          <w:t xml:space="preserve"> č. 1</w:t>
        </w:r>
      </w:ins>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ins w:id="268" w:author="Hejlová Veronika Bc. DiS." w:date="2025-05-16T09:46:00Z">
        <w:r w:rsidR="00D26B1D">
          <w:rPr>
            <w:rFonts w:ascii="Arial" w:hAnsi="Arial" w:cs="Arial"/>
          </w:rPr>
          <w:t xml:space="preserve"> č. 1</w:t>
        </w:r>
      </w:ins>
      <w:r w:rsidRPr="00EE517F">
        <w:rPr>
          <w:rFonts w:ascii="Arial" w:hAnsi="Arial" w:cs="Arial"/>
        </w:rPr>
        <w:t>;</w:t>
      </w:r>
      <w:bookmarkEnd w:id="265"/>
    </w:p>
    <w:p w14:paraId="53003411" w14:textId="35405DC5"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bookmarkStart w:id="269"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Objednateli</w:t>
      </w:r>
      <w:ins w:id="270" w:author="Hejlová Veronika Bc. DiS." w:date="2025-05-16T09:46:00Z">
        <w:r w:rsidR="00D26B1D">
          <w:rPr>
            <w:rFonts w:ascii="Arial" w:hAnsi="Arial" w:cs="Arial"/>
          </w:rPr>
          <w:t xml:space="preserve"> č. 1</w:t>
        </w:r>
      </w:ins>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269"/>
    </w:p>
    <w:p w14:paraId="49DA58B3" w14:textId="77EDFC68"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0F7789CA"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ins w:id="271" w:author="Hejlová Veronika Bc. DiS." w:date="2025-05-16T09:46:00Z">
        <w:r w:rsidR="00D26B1D">
          <w:rPr>
            <w:rFonts w:ascii="Arial" w:hAnsi="Arial" w:cs="Arial"/>
          </w:rPr>
          <w:t xml:space="preserve"> č. 1</w:t>
        </w:r>
      </w:ins>
      <w:r w:rsidR="007F408F" w:rsidRPr="00EE517F">
        <w:rPr>
          <w:rFonts w:ascii="Arial" w:hAnsi="Arial" w:cs="Arial"/>
        </w:rPr>
        <w:t xml:space="preserve">; </w:t>
      </w:r>
      <w:r w:rsidR="00921D5E" w:rsidRPr="00EE517F">
        <w:rPr>
          <w:rFonts w:ascii="Arial" w:hAnsi="Arial" w:cs="Arial"/>
        </w:rPr>
        <w:t>a</w:t>
      </w:r>
    </w:p>
    <w:p w14:paraId="35C2B096" w14:textId="63FDDF41" w:rsidR="00B9128B" w:rsidRPr="00EE517F" w:rsidRDefault="00B9128B" w:rsidP="000B04EE">
      <w:pPr>
        <w:pStyle w:val="Claneka"/>
        <w:keepLines w:val="0"/>
        <w:widowControl/>
        <w:numPr>
          <w:ilvl w:val="2"/>
          <w:numId w:val="19"/>
        </w:numPr>
        <w:spacing w:before="120" w:after="120" w:line="240" w:lineRule="auto"/>
        <w:jc w:val="both"/>
        <w:rPr>
          <w:rFonts w:ascii="Arial" w:hAnsi="Arial" w:cs="Arial"/>
        </w:rPr>
      </w:pPr>
      <w:bookmarkStart w:id="27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ins w:id="273" w:author="Hejlová Veronika Bc. DiS." w:date="2025-05-16T09:46:00Z">
        <w:r w:rsidR="00D26B1D">
          <w:rPr>
            <w:rFonts w:ascii="Arial" w:hAnsi="Arial" w:cs="Arial"/>
          </w:rPr>
          <w:t xml:space="preserve"> č. 1</w:t>
        </w:r>
      </w:ins>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ins w:id="274" w:author="Hejlová Veronika Bc. DiS." w:date="2025-05-16T09:46:00Z">
        <w:r w:rsidR="00D26B1D">
          <w:rPr>
            <w:rFonts w:ascii="Arial" w:hAnsi="Arial" w:cs="Arial"/>
          </w:rPr>
          <w:t xml:space="preserve"> č. 1</w:t>
        </w:r>
      </w:ins>
      <w:r w:rsidRPr="00EE517F">
        <w:rPr>
          <w:rFonts w:ascii="Arial" w:hAnsi="Arial" w:cs="Arial"/>
        </w:rPr>
        <w:t>.</w:t>
      </w:r>
      <w:bookmarkEnd w:id="27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488EA6E6"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ins w:id="275" w:author="Hejlová Veronika Bc. DiS." w:date="2025-05-16T09:46:00Z">
        <w:r w:rsidR="00D26B1D">
          <w:rPr>
            <w:rFonts w:ascii="Arial" w:hAnsi="Arial" w:cs="Arial"/>
            <w:szCs w:val="22"/>
          </w:rPr>
          <w:t xml:space="preserve">č. 1 </w:t>
        </w:r>
      </w:ins>
      <w:r w:rsidRPr="00ED6435">
        <w:rPr>
          <w:rFonts w:ascii="Arial" w:hAnsi="Arial" w:cs="Arial"/>
          <w:szCs w:val="22"/>
        </w:rPr>
        <w:t>následně rozesílat účastníkům řízení, budou zkompletovány pro každého účastníka řízení samostatně a řazeny dle požadavku Objednatele</w:t>
      </w:r>
      <w:ins w:id="276" w:author="Hejlová Veronika Bc. DiS." w:date="2025-05-16T09:46:00Z">
        <w:r w:rsidR="00D26B1D">
          <w:rPr>
            <w:rFonts w:ascii="Arial" w:hAnsi="Arial" w:cs="Arial"/>
            <w:szCs w:val="22"/>
          </w:rPr>
          <w:t xml:space="preserve"> č. 1</w:t>
        </w:r>
      </w:ins>
      <w:r w:rsidRPr="00ED6435">
        <w:rPr>
          <w:rFonts w:ascii="Arial" w:hAnsi="Arial" w:cs="Arial"/>
          <w:szCs w:val="22"/>
        </w:rPr>
        <w:t>.</w:t>
      </w:r>
    </w:p>
    <w:bookmarkEnd w:id="155"/>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317F2664" w:rsidR="003E76BF" w:rsidRPr="00764100" w:rsidRDefault="00B46279" w:rsidP="00DB56FF">
      <w:pPr>
        <w:pStyle w:val="Level2"/>
        <w:spacing w:before="120" w:after="120" w:line="240" w:lineRule="auto"/>
        <w:ind w:left="567" w:hanging="567"/>
        <w:jc w:val="both"/>
        <w:rPr>
          <w:rFonts w:ascii="Arial" w:hAnsi="Arial" w:cs="Arial"/>
          <w:szCs w:val="22"/>
        </w:rPr>
      </w:pPr>
      <w:bookmarkStart w:id="277"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proofErr w:type="gramStart"/>
      <w:r w:rsidRPr="00D26B1D">
        <w:rPr>
          <w:rFonts w:ascii="Arial" w:hAnsi="Arial" w:cs="Arial"/>
          <w:szCs w:val="22"/>
          <w:highlight w:val="yellow"/>
        </w:rPr>
        <w:t>...</w:t>
      </w:r>
      <w:ins w:id="278" w:author="Hejlová Veronika Bc. DiS." w:date="2025-05-16T09:47:00Z">
        <w:r w:rsidR="00D26B1D">
          <w:rPr>
            <w:rFonts w:ascii="Arial" w:hAnsi="Arial" w:cs="Arial"/>
            <w:i/>
            <w:iCs/>
            <w:szCs w:val="22"/>
            <w:highlight w:val="yellow"/>
          </w:rPr>
          <w:t>(</w:t>
        </w:r>
        <w:proofErr w:type="gramEnd"/>
        <w:r w:rsidR="00D26B1D">
          <w:rPr>
            <w:rFonts w:ascii="Arial" w:hAnsi="Arial" w:cs="Arial"/>
            <w:i/>
            <w:iCs/>
            <w:szCs w:val="22"/>
            <w:highlight w:val="yellow"/>
          </w:rPr>
          <w:t>bude doplněno před podpisem smlouvy)</w:t>
        </w:r>
      </w:ins>
      <w:r w:rsidRPr="00D26B1D">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277"/>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005C4B43"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Na žádost Objednatele </w:t>
      </w:r>
      <w:ins w:id="279" w:author="Hejlová Veronika Bc. DiS." w:date="2025-05-16T09:47:00Z">
        <w:r w:rsidR="00BC0821">
          <w:rPr>
            <w:rFonts w:ascii="Arial" w:hAnsi="Arial" w:cs="Arial"/>
            <w:szCs w:val="22"/>
          </w:rPr>
          <w:t xml:space="preserve">č. 1 </w:t>
        </w:r>
      </w:ins>
      <w:r w:rsidRPr="00764100">
        <w:rPr>
          <w:rFonts w:ascii="Arial" w:hAnsi="Arial" w:cs="Arial"/>
          <w:szCs w:val="22"/>
        </w:rPr>
        <w:t>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w:t>
      </w:r>
      <w:r w:rsidRPr="00764100">
        <w:rPr>
          <w:rFonts w:ascii="Arial" w:hAnsi="Arial" w:cs="Arial"/>
          <w:szCs w:val="22"/>
        </w:rPr>
        <w:lastRenderedPageBreak/>
        <w:t xml:space="preserve">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je Zhotovitel povinen o této skutečnosti neprodleně informovat Objednatele</w:t>
      </w:r>
      <w:ins w:id="280" w:author="Hejlová Veronika Bc. DiS." w:date="2025-05-16T09:48:00Z">
        <w:r w:rsidR="00BC0821">
          <w:rPr>
            <w:rFonts w:ascii="Arial" w:hAnsi="Arial" w:cs="Arial"/>
            <w:szCs w:val="22"/>
          </w:rPr>
          <w:t xml:space="preserve"> č. 1</w:t>
        </w:r>
      </w:ins>
      <w:r w:rsidR="00881CCD" w:rsidRPr="001D7911">
        <w:rPr>
          <w:rFonts w:ascii="Arial" w:hAnsi="Arial" w:cs="Arial"/>
          <w:szCs w:val="22"/>
        </w:rPr>
        <w:t xml:space="preserv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281" w:name="_Ref26987952"/>
      <w:r w:rsidRPr="001D7911">
        <w:rPr>
          <w:rFonts w:ascii="Arial" w:hAnsi="Arial" w:cs="Arial"/>
          <w:szCs w:val="22"/>
        </w:rPr>
        <w:t>Poddodavatelé</w:t>
      </w:r>
      <w:bookmarkEnd w:id="281"/>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282"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282"/>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27D8F97F" w:rsidR="003E76BF" w:rsidRPr="00ED6435" w:rsidRDefault="003E76BF" w:rsidP="00DB56FF">
      <w:pPr>
        <w:pStyle w:val="Level2"/>
        <w:spacing w:before="120" w:after="120" w:line="240" w:lineRule="auto"/>
        <w:ind w:left="567" w:hanging="567"/>
        <w:jc w:val="both"/>
        <w:rPr>
          <w:rFonts w:ascii="Arial" w:hAnsi="Arial" w:cs="Arial"/>
          <w:szCs w:val="22"/>
        </w:rPr>
      </w:pPr>
      <w:bookmarkStart w:id="28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del w:id="284" w:author="Hejlová Veronika Bc. DiS." w:date="2025-05-16T09:48:00Z">
        <w:r w:rsidRPr="00ED6435" w:rsidDel="00BC0821">
          <w:rPr>
            <w:rFonts w:ascii="Arial" w:hAnsi="Arial" w:cs="Arial"/>
            <w:szCs w:val="22"/>
          </w:rPr>
          <w:delText> </w:delText>
        </w:r>
      </w:del>
      <w:ins w:id="285" w:author="Hejlová Veronika Bc. DiS." w:date="2025-05-16T09:48:00Z">
        <w:r w:rsidR="00BC0821">
          <w:rPr>
            <w:rFonts w:ascii="Arial" w:hAnsi="Arial" w:cs="Arial"/>
            <w:szCs w:val="22"/>
          </w:rPr>
          <w:t> </w:t>
        </w:r>
      </w:ins>
      <w:r w:rsidRPr="00ED6435">
        <w:rPr>
          <w:rFonts w:ascii="Arial" w:hAnsi="Arial" w:cs="Arial"/>
          <w:szCs w:val="22"/>
        </w:rPr>
        <w:t>Objednatelem</w:t>
      </w:r>
      <w:ins w:id="286" w:author="Hejlová Veronika Bc. DiS." w:date="2025-05-16T09:48:00Z">
        <w:r w:rsidR="00BC0821">
          <w:rPr>
            <w:rFonts w:ascii="Arial" w:hAnsi="Arial" w:cs="Arial"/>
            <w:szCs w:val="22"/>
          </w:rPr>
          <w:t xml:space="preserve"> č. 1</w:t>
        </w:r>
      </w:ins>
      <w:r w:rsidRPr="00ED6435">
        <w:rPr>
          <w:rFonts w:ascii="Arial" w:hAnsi="Arial" w:cs="Arial"/>
          <w:szCs w:val="22"/>
        </w:rPr>
        <w:t xml:space="preserve"> projednáno a Objednatelem </w:t>
      </w:r>
      <w:ins w:id="287" w:author="Hejlová Veronika Bc. DiS." w:date="2025-05-16T09:48:00Z">
        <w:r w:rsidR="00BC0821">
          <w:rPr>
            <w:rFonts w:ascii="Arial" w:hAnsi="Arial" w:cs="Arial"/>
            <w:szCs w:val="22"/>
          </w:rPr>
          <w:t xml:space="preserve">č. 1 </w:t>
        </w:r>
      </w:ins>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w:t>
      </w:r>
      <w:ins w:id="288" w:author="Hejlová Veronika Bc. DiS." w:date="2025-05-16T09:48:00Z">
        <w:r w:rsidR="00BC0821">
          <w:rPr>
            <w:rFonts w:ascii="Arial" w:hAnsi="Arial" w:cs="Arial"/>
            <w:szCs w:val="22"/>
          </w:rPr>
          <w:t xml:space="preserve">č. 1 </w:t>
        </w:r>
      </w:ins>
      <w:r w:rsidRPr="00ED6435">
        <w:rPr>
          <w:rFonts w:ascii="Arial" w:hAnsi="Arial" w:cs="Arial"/>
          <w:szCs w:val="22"/>
        </w:rPr>
        <w:t xml:space="preserve">projednána a Objednatelem </w:t>
      </w:r>
      <w:ins w:id="289" w:author="Hejlová Veronika Bc. DiS." w:date="2025-05-16T09:48:00Z">
        <w:r w:rsidR="00BC0821">
          <w:rPr>
            <w:rFonts w:ascii="Arial" w:hAnsi="Arial" w:cs="Arial"/>
            <w:szCs w:val="22"/>
          </w:rPr>
          <w:t xml:space="preserve">č. 1 </w:t>
        </w:r>
      </w:ins>
      <w:r w:rsidR="00E378A2" w:rsidRPr="00ED6435">
        <w:rPr>
          <w:rFonts w:ascii="Arial" w:hAnsi="Arial" w:cs="Arial"/>
          <w:szCs w:val="22"/>
        </w:rPr>
        <w:t xml:space="preserve">předem písemně </w:t>
      </w:r>
      <w:r w:rsidRPr="00ED6435">
        <w:rPr>
          <w:rFonts w:ascii="Arial" w:hAnsi="Arial" w:cs="Arial"/>
          <w:szCs w:val="22"/>
        </w:rPr>
        <w:t>odsouhlasena.</w:t>
      </w:r>
      <w:bookmarkEnd w:id="283"/>
    </w:p>
    <w:p w14:paraId="257D67F8" w14:textId="162286B1"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29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xml:space="preserve">, je Zhotovitel oprávněn po písemném odsouhlasení ze strany Objednatele </w:t>
      </w:r>
      <w:ins w:id="291" w:author="Hejlová Veronika Bc. DiS." w:date="2025-05-16T09:48:00Z">
        <w:r w:rsidR="00BC0821">
          <w:rPr>
            <w:rFonts w:ascii="Arial" w:hAnsi="Arial" w:cs="Arial"/>
            <w:szCs w:val="22"/>
          </w:rPr>
          <w:t xml:space="preserve">č. 1 </w:t>
        </w:r>
      </w:ins>
      <w:r w:rsidRPr="00ED6435">
        <w:rPr>
          <w:rFonts w:ascii="Arial" w:hAnsi="Arial" w:cs="Arial"/>
          <w:szCs w:val="22"/>
        </w:rPr>
        <w:t>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290"/>
      <w:r w:rsidR="00222BCD" w:rsidRPr="00ED6435">
        <w:rPr>
          <w:rFonts w:ascii="Arial" w:hAnsi="Arial" w:cs="Arial"/>
          <w:szCs w:val="22"/>
        </w:rPr>
        <w:t xml:space="preserve"> </w:t>
      </w:r>
      <w:r w:rsidR="00CB33EF" w:rsidRPr="00ED6435">
        <w:rPr>
          <w:rFonts w:ascii="Arial" w:hAnsi="Arial" w:cs="Arial"/>
          <w:szCs w:val="22"/>
        </w:rPr>
        <w:t xml:space="preserve">Objednatel </w:t>
      </w:r>
      <w:ins w:id="292" w:author="Hejlová Veronika Bc. DiS." w:date="2025-05-16T09:49:00Z">
        <w:r w:rsidR="00BC0821">
          <w:rPr>
            <w:rFonts w:ascii="Arial" w:hAnsi="Arial" w:cs="Arial"/>
            <w:szCs w:val="22"/>
          </w:rPr>
          <w:t xml:space="preserve">č. 1 </w:t>
        </w:r>
      </w:ins>
      <w:r w:rsidR="00CB33EF" w:rsidRPr="00ED6435">
        <w:rPr>
          <w:rFonts w:ascii="Arial" w:hAnsi="Arial" w:cs="Arial"/>
          <w:szCs w:val="22"/>
        </w:rPr>
        <w:t xml:space="preserve">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36839A92"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Objednateli</w:t>
      </w:r>
      <w:ins w:id="293" w:author="Hejlová Veronika Bc. DiS." w:date="2025-05-16T09:49:00Z">
        <w:r w:rsidR="00BC0821">
          <w:rPr>
            <w:rFonts w:ascii="Arial" w:hAnsi="Arial" w:cs="Arial"/>
            <w:szCs w:val="22"/>
          </w:rPr>
          <w:t xml:space="preserve"> č. 1</w:t>
        </w:r>
      </w:ins>
      <w:r w:rsidRPr="00ED6435">
        <w:rPr>
          <w:rFonts w:ascii="Arial" w:hAnsi="Arial" w:cs="Arial"/>
          <w:szCs w:val="22"/>
        </w:rPr>
        <w:t>. Zhotovitel odpovídá Objednateli</w:t>
      </w:r>
      <w:ins w:id="294" w:author="Hejlová Veronika Bc. DiS." w:date="2025-05-16T09:49:00Z">
        <w:r w:rsidR="00BC0821">
          <w:rPr>
            <w:rFonts w:ascii="Arial" w:hAnsi="Arial" w:cs="Arial"/>
            <w:szCs w:val="22"/>
          </w:rPr>
          <w:t xml:space="preserve"> č. 1</w:t>
        </w:r>
      </w:ins>
      <w:r w:rsidRPr="00ED6435">
        <w:rPr>
          <w:rFonts w:ascii="Arial" w:hAnsi="Arial" w:cs="Arial"/>
          <w:szCs w:val="22"/>
        </w:rPr>
        <w:t xml:space="preserve">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29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295"/>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8C470B8"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 xml:space="preserve">předat Objednateli </w:t>
      </w:r>
      <w:ins w:id="296" w:author="Hejlová Veronika Bc. DiS." w:date="2025-05-16T09:49:00Z">
        <w:r w:rsidR="00BC0821">
          <w:rPr>
            <w:rFonts w:ascii="Arial" w:hAnsi="Arial" w:cs="Arial"/>
            <w:szCs w:val="22"/>
          </w:rPr>
          <w:t xml:space="preserve">č. 1 </w:t>
        </w:r>
      </w:ins>
      <w:r w:rsidRPr="00C62699">
        <w:rPr>
          <w:rFonts w:ascii="Arial" w:hAnsi="Arial" w:cs="Arial"/>
          <w:szCs w:val="22"/>
        </w:rPr>
        <w:t>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ins w:id="297" w:author="Hejlová Veronika Bc. DiS." w:date="2025-05-16T09:50:00Z">
        <w:r w:rsidR="00BC0821">
          <w:rPr>
            <w:rFonts w:ascii="Arial" w:hAnsi="Arial" w:cs="Arial"/>
            <w:szCs w:val="22"/>
          </w:rPr>
          <w:t>Ústí nad Orlicí</w:t>
        </w:r>
      </w:ins>
      <w:del w:id="298" w:author="Hejlová Veronika Bc. DiS." w:date="2025-05-16T09:50:00Z">
        <w:r w:rsidR="002B735B" w:rsidRPr="00C62699" w:rsidDel="00BC0821">
          <w:rPr>
            <w:rFonts w:ascii="Arial" w:hAnsi="Arial" w:cs="Arial"/>
            <w:szCs w:val="22"/>
          </w:rPr>
          <w:delText>..........</w:delText>
        </w:r>
      </w:del>
      <w:r w:rsidR="00127C34" w:rsidRPr="00C62699">
        <w:rPr>
          <w:rFonts w:ascii="Arial" w:hAnsi="Arial" w:cs="Arial"/>
          <w:szCs w:val="22"/>
        </w:rPr>
        <w:t xml:space="preserve">, adresa </w:t>
      </w:r>
      <w:ins w:id="299" w:author="Hejlová Veronika Bc. DiS." w:date="2025-05-16T09:50:00Z">
        <w:r w:rsidR="00BC0821">
          <w:rPr>
            <w:rFonts w:ascii="Arial" w:hAnsi="Arial" w:cs="Arial"/>
            <w:szCs w:val="22"/>
          </w:rPr>
          <w:t>Tvardkova 1191, 562 01 Ústí nad Orlicí</w:t>
        </w:r>
      </w:ins>
      <w:del w:id="300" w:author="Hejlová Veronika Bc. DiS." w:date="2025-05-16T09:50:00Z">
        <w:r w:rsidR="002B735B" w:rsidRPr="00C62699" w:rsidDel="00BC0821">
          <w:rPr>
            <w:rFonts w:ascii="Arial" w:hAnsi="Arial" w:cs="Arial"/>
            <w:szCs w:val="22"/>
          </w:rPr>
          <w:delText>..........</w:delText>
        </w:r>
        <w:r w:rsidR="005502C0" w:rsidRPr="00C62699" w:rsidDel="00BC0821">
          <w:rPr>
            <w:rFonts w:ascii="Arial" w:hAnsi="Arial" w:cs="Arial"/>
            <w:szCs w:val="22"/>
          </w:rPr>
          <w:delText xml:space="preserve"> </w:delText>
        </w:r>
      </w:del>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0C6ACDB9" w:rsidR="00FF7CCA" w:rsidRPr="00A67ADB" w:rsidRDefault="00FF7CCA" w:rsidP="00DB56FF">
      <w:pPr>
        <w:pStyle w:val="Level2"/>
        <w:spacing w:before="120" w:after="120" w:line="240" w:lineRule="auto"/>
        <w:ind w:left="567" w:hanging="567"/>
        <w:jc w:val="both"/>
        <w:rPr>
          <w:rFonts w:ascii="Arial" w:hAnsi="Arial" w:cs="Arial"/>
        </w:rPr>
      </w:pPr>
      <w:bookmarkStart w:id="301" w:name="_Ref419281048"/>
      <w:r w:rsidRPr="00A67ADB">
        <w:rPr>
          <w:rFonts w:ascii="Arial" w:hAnsi="Arial" w:cs="Arial"/>
        </w:rPr>
        <w:t xml:space="preserve">Objednatel </w:t>
      </w:r>
      <w:ins w:id="302" w:author="Hejlová Veronika Bc. DiS." w:date="2025-05-16T09:50:00Z">
        <w:r w:rsidR="00BC0821">
          <w:rPr>
            <w:rFonts w:ascii="Arial" w:hAnsi="Arial" w:cs="Arial"/>
          </w:rPr>
          <w:t xml:space="preserve">č. 1 </w:t>
        </w:r>
      </w:ins>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F585405" w:rsidR="00FF7CCA" w:rsidRPr="00C62699" w:rsidRDefault="00FF7CCA" w:rsidP="000B04EE">
      <w:pPr>
        <w:pStyle w:val="Claneka"/>
        <w:keepLines w:val="0"/>
        <w:widowControl/>
        <w:numPr>
          <w:ilvl w:val="2"/>
          <w:numId w:val="18"/>
        </w:numPr>
        <w:spacing w:before="120" w:after="120" w:line="240" w:lineRule="auto"/>
        <w:jc w:val="both"/>
        <w:rPr>
          <w:rFonts w:ascii="Arial" w:hAnsi="Arial" w:cs="Arial"/>
        </w:rPr>
      </w:pPr>
      <w:bookmarkStart w:id="30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w:t>
      </w:r>
      <w:ins w:id="304" w:author="Hejlová Veronika Bc. DiS." w:date="2025-05-16T09:50:00Z">
        <w:r w:rsidR="00BC0821">
          <w:rPr>
            <w:rFonts w:ascii="Arial" w:hAnsi="Arial" w:cs="Arial"/>
          </w:rPr>
          <w:t xml:space="preserve">č. 1 </w:t>
        </w:r>
      </w:ins>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303"/>
    </w:p>
    <w:p w14:paraId="445ED130" w14:textId="1D8B5914" w:rsidR="00FF7CCA" w:rsidRPr="001D7911" w:rsidRDefault="00FF7CCA" w:rsidP="000B04EE">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není způsobilé k převzetí Objednatelem</w:t>
      </w:r>
      <w:ins w:id="305" w:author="Hejlová Veronika Bc. DiS." w:date="2025-05-16T09:50:00Z">
        <w:r w:rsidR="00BC0821">
          <w:rPr>
            <w:rFonts w:ascii="Arial" w:hAnsi="Arial" w:cs="Arial"/>
          </w:rPr>
          <w:t xml:space="preserve"> č. 1</w:t>
        </w:r>
      </w:ins>
      <w:r w:rsidRPr="001D7911">
        <w:rPr>
          <w:rFonts w:ascii="Arial" w:hAnsi="Arial" w:cs="Arial"/>
        </w:rPr>
        <w:t>, je Objednatel</w:t>
      </w:r>
      <w:ins w:id="306" w:author="Hejlová Veronika Bc. DiS." w:date="2025-05-16T09:50:00Z">
        <w:r w:rsidR="00BC0821">
          <w:rPr>
            <w:rFonts w:ascii="Arial" w:hAnsi="Arial" w:cs="Arial"/>
          </w:rPr>
          <w:t xml:space="preserve"> č. 1</w:t>
        </w:r>
      </w:ins>
      <w:r w:rsidRPr="001D7911">
        <w:rPr>
          <w:rFonts w:ascii="Arial" w:hAnsi="Arial" w:cs="Arial"/>
        </w:rPr>
        <w:t xml:space="preserve">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301"/>
    </w:p>
    <w:p w14:paraId="048BFDE6" w14:textId="1CE5C245" w:rsidR="00FF7CCA" w:rsidRPr="00C62699" w:rsidRDefault="00C411CC" w:rsidP="00DB56FF">
      <w:pPr>
        <w:pStyle w:val="Level2"/>
        <w:spacing w:before="120" w:after="120" w:line="240" w:lineRule="auto"/>
        <w:ind w:left="567" w:hanging="567"/>
        <w:jc w:val="both"/>
        <w:rPr>
          <w:rFonts w:ascii="Arial" w:hAnsi="Arial" w:cs="Arial"/>
          <w:szCs w:val="22"/>
        </w:rPr>
      </w:pPr>
      <w:bookmarkStart w:id="307" w:name="_Ref50734694"/>
      <w:bookmarkStart w:id="308"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w:t>
      </w:r>
      <w:ins w:id="309" w:author="Hejlová Veronika Bc. DiS." w:date="2025-05-16T09:50:00Z">
        <w:r w:rsidR="00BC0821">
          <w:rPr>
            <w:rFonts w:ascii="Arial" w:hAnsi="Arial" w:cs="Arial"/>
            <w:szCs w:val="22"/>
          </w:rPr>
          <w:t xml:space="preserve"> č. 1</w:t>
        </w:r>
      </w:ins>
      <w:r w:rsidRPr="001D7911">
        <w:rPr>
          <w:rFonts w:ascii="Arial" w:hAnsi="Arial" w:cs="Arial"/>
          <w:szCs w:val="22"/>
        </w:rPr>
        <w:t xml:space="preserve">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xml:space="preserve">, Objednateli </w:t>
      </w:r>
      <w:ins w:id="310" w:author="Hejlová Veronika Bc. DiS." w:date="2025-05-16T09:51:00Z">
        <w:r w:rsidR="00BC0821">
          <w:rPr>
            <w:rFonts w:ascii="Arial" w:hAnsi="Arial" w:cs="Arial"/>
            <w:szCs w:val="22"/>
          </w:rPr>
          <w:t xml:space="preserve">č. 1 </w:t>
        </w:r>
      </w:ins>
      <w:r w:rsidRPr="001D7911">
        <w:rPr>
          <w:rFonts w:ascii="Arial" w:hAnsi="Arial" w:cs="Arial"/>
          <w:szCs w:val="22"/>
        </w:rPr>
        <w:t>a</w:t>
      </w:r>
      <w:r w:rsidR="003B274C">
        <w:rPr>
          <w:rFonts w:ascii="Arial" w:hAnsi="Arial" w:cs="Arial"/>
          <w:szCs w:val="22"/>
        </w:rPr>
        <w:t> </w:t>
      </w:r>
      <w:r w:rsidRPr="001D7911">
        <w:rPr>
          <w:rFonts w:ascii="Arial" w:hAnsi="Arial" w:cs="Arial"/>
          <w:szCs w:val="22"/>
        </w:rPr>
        <w:t xml:space="preserve">Objednatel </w:t>
      </w:r>
      <w:ins w:id="311" w:author="Hejlová Veronika Bc. DiS." w:date="2025-05-16T09:51:00Z">
        <w:r w:rsidR="00BC0821">
          <w:rPr>
            <w:rFonts w:ascii="Arial" w:hAnsi="Arial" w:cs="Arial"/>
            <w:szCs w:val="22"/>
          </w:rPr>
          <w:t xml:space="preserve">č. 1 </w:t>
        </w:r>
      </w:ins>
      <w:r w:rsidRPr="001D7911">
        <w:rPr>
          <w:rFonts w:ascii="Arial" w:hAnsi="Arial" w:cs="Arial"/>
          <w:szCs w:val="22"/>
        </w:rPr>
        <w:t>postupuje o</w:t>
      </w:r>
      <w:r w:rsidRPr="00C62699">
        <w:rPr>
          <w:rFonts w:ascii="Arial" w:hAnsi="Arial" w:cs="Arial"/>
          <w:szCs w:val="22"/>
        </w:rPr>
        <w:t>bdobně podle předchozích odstavců tohoto čl. </w:t>
      </w:r>
      <w:bookmarkEnd w:id="307"/>
      <w:bookmarkEnd w:id="308"/>
      <w:r w:rsidR="00E94BEA">
        <w:rPr>
          <w:rFonts w:ascii="Arial" w:hAnsi="Arial" w:cs="Arial"/>
          <w:szCs w:val="22"/>
        </w:rPr>
        <w:t>10.</w:t>
      </w:r>
    </w:p>
    <w:p w14:paraId="099823C5" w14:textId="05C8722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w:t>
      </w:r>
      <w:ins w:id="312" w:author="Hejlová Veronika Bc. DiS." w:date="2025-05-16T09:51:00Z">
        <w:r w:rsidR="00BC0821">
          <w:rPr>
            <w:rFonts w:ascii="Arial" w:hAnsi="Arial" w:cs="Arial"/>
          </w:rPr>
          <w:t xml:space="preserve"> č. 1</w:t>
        </w:r>
      </w:ins>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w:t>
      </w:r>
      <w:ins w:id="313" w:author="Hejlová Veronika Bc. DiS." w:date="2025-05-16T09:51:00Z">
        <w:r w:rsidR="00BC0821">
          <w:rPr>
            <w:rFonts w:ascii="Arial" w:hAnsi="Arial" w:cs="Arial"/>
          </w:rPr>
          <w:t xml:space="preserve">č. 1 </w:t>
        </w:r>
      </w:ins>
      <w:r w:rsidRPr="5784E4A4">
        <w:rPr>
          <w:rFonts w:ascii="Arial" w:hAnsi="Arial" w:cs="Arial"/>
        </w:rPr>
        <w:t xml:space="preserve">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1AD75BCA" w:rsidR="000E560F" w:rsidRPr="00C62699" w:rsidRDefault="00FF7CCA" w:rsidP="00DB56FF">
      <w:pPr>
        <w:pStyle w:val="Level2"/>
        <w:spacing w:before="120" w:after="120" w:line="240" w:lineRule="auto"/>
        <w:ind w:left="567" w:hanging="567"/>
        <w:jc w:val="both"/>
        <w:rPr>
          <w:rFonts w:ascii="Arial" w:hAnsi="Arial" w:cs="Arial"/>
          <w:szCs w:val="22"/>
        </w:rPr>
      </w:pPr>
      <w:bookmarkStart w:id="314" w:name="_Ref50734071"/>
      <w:bookmarkStart w:id="3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 xml:space="preserve">převzaté odesláním Akceptačního protokolu Objednatelem </w:t>
      </w:r>
      <w:ins w:id="316" w:author="Hejlová Veronika Bc. DiS." w:date="2025-05-16T09:51:00Z">
        <w:r w:rsidR="00BC0821">
          <w:rPr>
            <w:rFonts w:ascii="Arial" w:hAnsi="Arial" w:cs="Arial"/>
            <w:szCs w:val="22"/>
          </w:rPr>
          <w:t xml:space="preserve">č. 1 </w:t>
        </w:r>
      </w:ins>
      <w:r w:rsidRPr="00C62699">
        <w:rPr>
          <w:rFonts w:ascii="Arial" w:hAnsi="Arial" w:cs="Arial"/>
          <w:szCs w:val="22"/>
        </w:rPr>
        <w:t>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314"/>
      <w:r w:rsidR="00001B85" w:rsidRPr="00C62699">
        <w:rPr>
          <w:rFonts w:ascii="Arial" w:hAnsi="Arial" w:cs="Arial"/>
          <w:szCs w:val="22"/>
        </w:rPr>
        <w:t xml:space="preserve"> či její části.</w:t>
      </w:r>
      <w:bookmarkEnd w:id="315"/>
    </w:p>
    <w:p w14:paraId="34C10C32" w14:textId="09FF2B31" w:rsidR="002C1225" w:rsidRPr="00764100" w:rsidRDefault="007F6F98" w:rsidP="00DB56FF">
      <w:pPr>
        <w:pStyle w:val="Level2"/>
        <w:spacing w:before="120" w:after="120" w:line="240" w:lineRule="auto"/>
        <w:ind w:left="567" w:hanging="567"/>
        <w:jc w:val="both"/>
        <w:rPr>
          <w:rFonts w:ascii="Arial" w:hAnsi="Arial" w:cs="Arial"/>
          <w:szCs w:val="22"/>
        </w:rPr>
      </w:pPr>
      <w:bookmarkStart w:id="317"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w:t>
      </w:r>
      <w:ins w:id="318" w:author="Hejlová Veronika Bc. DiS." w:date="2025-05-16T09:51:00Z">
        <w:r w:rsidR="00BC0821">
          <w:rPr>
            <w:rFonts w:ascii="Arial" w:hAnsi="Arial" w:cs="Arial"/>
            <w:szCs w:val="22"/>
          </w:rPr>
          <w:t xml:space="preserve"> č. 1</w:t>
        </w:r>
      </w:ins>
      <w:r w:rsidR="002E1583" w:rsidRPr="00764100">
        <w:rPr>
          <w:rFonts w:ascii="Arial" w:hAnsi="Arial" w:cs="Arial"/>
          <w:szCs w:val="22"/>
        </w:rPr>
        <w:t xml:space="preserve">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317"/>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9A09609" w:rsidR="00F87D91" w:rsidRPr="00764100" w:rsidRDefault="00F87D9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ins w:id="319" w:author="Hejlová Veronika Bc. DiS." w:date="2025-05-16T10:39:00Z">
        <w:r w:rsidR="00FB6C7D">
          <w:rPr>
            <w:rFonts w:ascii="Arial" w:hAnsi="Arial" w:cs="Arial"/>
            <w:szCs w:val="22"/>
          </w:rPr>
          <w:t xml:space="preserve"> č. 1</w:t>
        </w:r>
      </w:ins>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E9EA0A3" w:rsidR="00F87D91" w:rsidRPr="00764100" w:rsidRDefault="00F87D9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320" w:name="_Hlk32248346"/>
      <w:r w:rsidR="00265F18" w:rsidRPr="00764100">
        <w:rPr>
          <w:rFonts w:ascii="Arial" w:hAnsi="Arial" w:cs="Arial"/>
          <w:szCs w:val="22"/>
        </w:rPr>
        <w:t>dílčí části</w:t>
      </w:r>
      <w:bookmarkEnd w:id="320"/>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ins w:id="321" w:author="Hejlová Veronika Bc. DiS." w:date="2025-05-16T10:41:00Z">
        <w:r w:rsidR="00FB6C7D">
          <w:rPr>
            <w:rFonts w:ascii="Arial" w:hAnsi="Arial" w:cs="Arial"/>
            <w:szCs w:val="22"/>
          </w:rPr>
          <w:t xml:space="preserve"> č. 1</w:t>
        </w:r>
      </w:ins>
      <w:r w:rsidR="00265F18" w:rsidRPr="00764100">
        <w:rPr>
          <w:rFonts w:ascii="Arial" w:hAnsi="Arial" w:cs="Arial"/>
          <w:szCs w:val="22"/>
        </w:rPr>
        <w:t>;</w:t>
      </w:r>
    </w:p>
    <w:p w14:paraId="32F69195" w14:textId="3175C3E6" w:rsidR="001C4DD2" w:rsidRPr="00764100" w:rsidRDefault="001C4DD2"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ins w:id="322" w:author="Hejlová Veronika Bc. DiS." w:date="2025-05-16T10:42:00Z">
        <w:r w:rsidR="00FB6C7D">
          <w:rPr>
            <w:rFonts w:ascii="Arial" w:hAnsi="Arial" w:cs="Arial"/>
            <w:szCs w:val="22"/>
          </w:rPr>
          <w:t xml:space="preserve"> č. 1</w:t>
        </w:r>
      </w:ins>
      <w:r w:rsidRPr="00764100">
        <w:rPr>
          <w:rFonts w:ascii="Arial" w:hAnsi="Arial" w:cs="Arial"/>
          <w:szCs w:val="22"/>
        </w:rPr>
        <w:t>;</w:t>
      </w:r>
    </w:p>
    <w:p w14:paraId="5EBA8DCE" w14:textId="65C2A194" w:rsidR="00F87D91" w:rsidRPr="00764100" w:rsidRDefault="00F87D9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ins w:id="323" w:author="Hejlová Veronika Bc. DiS." w:date="2025-05-16T10:42:00Z">
        <w:r w:rsidR="00FB6C7D">
          <w:rPr>
            <w:rFonts w:ascii="Arial" w:hAnsi="Arial" w:cs="Arial"/>
            <w:szCs w:val="22"/>
          </w:rPr>
          <w:t xml:space="preserve"> č. 1</w:t>
        </w:r>
      </w:ins>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2A4A540E" w:rsidR="0090447A" w:rsidRPr="00764100" w:rsidRDefault="0090447A"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w:t>
      </w:r>
      <w:ins w:id="324" w:author="Hejlová Veronika Bc. DiS." w:date="2025-05-16T10:42:00Z">
        <w:r w:rsidR="00FB6C7D">
          <w:rPr>
            <w:rFonts w:ascii="Arial" w:hAnsi="Arial" w:cs="Arial"/>
            <w:szCs w:val="22"/>
          </w:rPr>
          <w:t xml:space="preserve">č. 1 </w:t>
        </w:r>
      </w:ins>
      <w:r w:rsidRPr="00764100">
        <w:rPr>
          <w:rFonts w:ascii="Arial" w:hAnsi="Arial" w:cs="Arial"/>
          <w:szCs w:val="22"/>
        </w:rPr>
        <w:t>a po předání potvrzených geometrických plánů;</w:t>
      </w:r>
    </w:p>
    <w:p w14:paraId="76C090F4" w14:textId="7C76D850" w:rsidR="0090447A" w:rsidRPr="00764100" w:rsidRDefault="0090447A"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ins w:id="325" w:author="Hejlová Veronika Bc. DiS." w:date="2025-05-16T10:42:00Z">
        <w:r w:rsidR="00FB6C7D">
          <w:rPr>
            <w:rFonts w:ascii="Arial" w:hAnsi="Arial" w:cs="Arial"/>
            <w:szCs w:val="22"/>
          </w:rPr>
          <w:t xml:space="preserve"> č. 1</w:t>
        </w:r>
      </w:ins>
      <w:r w:rsidRPr="00764100">
        <w:rPr>
          <w:rFonts w:ascii="Arial" w:hAnsi="Arial" w:cs="Arial"/>
          <w:szCs w:val="22"/>
        </w:rPr>
        <w:t>;</w:t>
      </w:r>
    </w:p>
    <w:p w14:paraId="35DEEF47" w14:textId="3C92BEE6" w:rsidR="00646EE1" w:rsidRPr="00764100" w:rsidRDefault="00F87D9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ins w:id="326" w:author="Hejlová Veronika Bc. DiS." w:date="2025-05-16T10:42:00Z">
        <w:r w:rsidR="00FB6C7D">
          <w:rPr>
            <w:rFonts w:ascii="Arial" w:hAnsi="Arial" w:cs="Arial"/>
            <w:szCs w:val="22"/>
          </w:rPr>
          <w:t xml:space="preserve"> č. 1</w:t>
        </w:r>
      </w:ins>
      <w:r w:rsidR="00646EE1" w:rsidRPr="00764100">
        <w:rPr>
          <w:rFonts w:ascii="Arial" w:hAnsi="Arial" w:cs="Arial"/>
          <w:szCs w:val="22"/>
        </w:rPr>
        <w:t>;</w:t>
      </w:r>
      <w:r w:rsidR="0098603E" w:rsidRPr="00764100">
        <w:rPr>
          <w:rFonts w:ascii="Arial" w:hAnsi="Arial" w:cs="Arial"/>
          <w:szCs w:val="22"/>
        </w:rPr>
        <w:t xml:space="preserve"> </w:t>
      </w:r>
    </w:p>
    <w:p w14:paraId="448E4FA8" w14:textId="137F31D0" w:rsidR="00646EE1" w:rsidRPr="00764100" w:rsidRDefault="00646EE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ins w:id="327" w:author="Hejlová Veronika Bc. DiS." w:date="2025-05-16T10:42:00Z">
        <w:r w:rsidR="00FB6C7D">
          <w:rPr>
            <w:rFonts w:ascii="Arial" w:hAnsi="Arial" w:cs="Arial"/>
            <w:szCs w:val="22"/>
          </w:rPr>
          <w:t xml:space="preserve"> č. 1</w:t>
        </w:r>
      </w:ins>
      <w:r w:rsidRPr="00764100">
        <w:rPr>
          <w:rFonts w:ascii="Arial" w:hAnsi="Arial" w:cs="Arial"/>
          <w:szCs w:val="22"/>
        </w:rPr>
        <w:t>, před vyložením soupisu nároků vlastníků pozemků;</w:t>
      </w:r>
    </w:p>
    <w:p w14:paraId="2292CA35" w14:textId="3DDB5FFD" w:rsidR="00F87D91" w:rsidRPr="00764100" w:rsidRDefault="00646EE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4288A8F6" w:rsidR="00646EE1" w:rsidRPr="00764100" w:rsidRDefault="00F87D9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ins w:id="328" w:author="Hejlová Veronika Bc. DiS." w:date="2025-05-16T10:42:00Z">
        <w:r w:rsidR="00FB6C7D">
          <w:rPr>
            <w:rFonts w:ascii="Arial" w:hAnsi="Arial" w:cs="Arial"/>
            <w:szCs w:val="22"/>
          </w:rPr>
          <w:t xml:space="preserve"> č. 1</w:t>
        </w:r>
      </w:ins>
      <w:r w:rsidR="00646EE1" w:rsidRPr="00764100">
        <w:rPr>
          <w:rFonts w:ascii="Arial" w:hAnsi="Arial" w:cs="Arial"/>
          <w:szCs w:val="22"/>
        </w:rPr>
        <w:t>;</w:t>
      </w:r>
    </w:p>
    <w:p w14:paraId="3E994C21" w14:textId="6DB63C5E" w:rsidR="00F87D91" w:rsidRPr="00764100" w:rsidRDefault="00646EE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637BCB7C" w:rsidR="00646EE1" w:rsidRPr="00764100" w:rsidRDefault="00646EE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w:t>
      </w:r>
      <w:r w:rsidR="008B6FEC" w:rsidRPr="00764100">
        <w:rPr>
          <w:rFonts w:ascii="Arial" w:hAnsi="Arial" w:cs="Arial"/>
          <w:szCs w:val="22"/>
        </w:rPr>
        <w:lastRenderedPageBreak/>
        <w:t xml:space="preserve">celku </w:t>
      </w:r>
      <w:r w:rsidRPr="00764100">
        <w:rPr>
          <w:rFonts w:ascii="Arial" w:hAnsi="Arial" w:cs="Arial"/>
          <w:szCs w:val="22"/>
        </w:rPr>
        <w:t>Objednatelem</w:t>
      </w:r>
      <w:r w:rsidR="005B1E81" w:rsidRPr="00764100">
        <w:rPr>
          <w:rFonts w:ascii="Arial" w:hAnsi="Arial" w:cs="Arial"/>
          <w:szCs w:val="22"/>
        </w:rPr>
        <w:t xml:space="preserve"> </w:t>
      </w:r>
      <w:ins w:id="329" w:author="Hejlová Veronika Bc. DiS." w:date="2025-05-16T10:42:00Z">
        <w:r w:rsidR="00FB6C7D">
          <w:rPr>
            <w:rFonts w:ascii="Arial" w:hAnsi="Arial" w:cs="Arial"/>
            <w:szCs w:val="22"/>
          </w:rPr>
          <w:t xml:space="preserve">č. 1 </w:t>
        </w:r>
      </w:ins>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76FB50C3" w:rsidR="00646EE1" w:rsidRPr="00764100" w:rsidRDefault="00646EE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ins w:id="330" w:author="Hejlová Veronika Bc. DiS." w:date="2025-05-16T10:42:00Z">
        <w:r w:rsidR="00FB6C7D">
          <w:rPr>
            <w:rFonts w:ascii="Arial" w:hAnsi="Arial" w:cs="Arial"/>
            <w:szCs w:val="22"/>
          </w:rPr>
          <w:t xml:space="preserve"> č.</w:t>
        </w:r>
      </w:ins>
      <w:ins w:id="331" w:author="Hejlová Veronika Bc. DiS." w:date="2025-05-16T10:43:00Z">
        <w:r w:rsidR="00FB6C7D">
          <w:rPr>
            <w:rFonts w:ascii="Arial" w:hAnsi="Arial" w:cs="Arial"/>
            <w:szCs w:val="22"/>
          </w:rPr>
          <w:t> </w:t>
        </w:r>
      </w:ins>
      <w:ins w:id="332" w:author="Hejlová Veronika Bc. DiS." w:date="2025-05-16T10:42:00Z">
        <w:r w:rsidR="00FB6C7D">
          <w:rPr>
            <w:rFonts w:ascii="Arial" w:hAnsi="Arial" w:cs="Arial"/>
            <w:szCs w:val="22"/>
          </w:rPr>
          <w:t>1</w:t>
        </w:r>
      </w:ins>
      <w:r w:rsidRPr="00764100">
        <w:rPr>
          <w:rFonts w:ascii="Arial" w:hAnsi="Arial" w:cs="Arial"/>
          <w:szCs w:val="22"/>
        </w:rPr>
        <w:t>;</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B04EE">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333" w:name="_Ref50757872"/>
      <w:r w:rsidRPr="00C62699">
        <w:rPr>
          <w:rFonts w:ascii="Arial" w:hAnsi="Arial" w:cs="Arial"/>
          <w:szCs w:val="22"/>
        </w:rPr>
        <w:t>Práva duševního vlastnictví</w:t>
      </w:r>
      <w:bookmarkEnd w:id="333"/>
    </w:p>
    <w:p w14:paraId="202EC481" w14:textId="2B8F2EFE"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334"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tímto Zhotovitel Objednateli</w:t>
      </w:r>
      <w:ins w:id="335" w:author="Hejlová Veronika Bc. DiS." w:date="2025-05-16T10:43:00Z">
        <w:r w:rsidR="00FB6C7D">
          <w:rPr>
            <w:rFonts w:ascii="Arial" w:hAnsi="Arial" w:cs="Arial"/>
            <w:szCs w:val="22"/>
          </w:rPr>
          <w:t xml:space="preserve"> č. 1</w:t>
        </w:r>
      </w:ins>
      <w:r w:rsidRPr="00C62699">
        <w:rPr>
          <w:rFonts w:ascii="Arial" w:hAnsi="Arial" w:cs="Arial"/>
          <w:szCs w:val="22"/>
        </w:rPr>
        <w:t xml:space="preserve">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334"/>
    </w:p>
    <w:p w14:paraId="3D355E5B" w14:textId="37DDD209" w:rsidR="00237BE0" w:rsidRPr="00C62699" w:rsidRDefault="00237BE0" w:rsidP="00DB56FF">
      <w:pPr>
        <w:pStyle w:val="Level2"/>
        <w:spacing w:before="120" w:after="120" w:line="240" w:lineRule="auto"/>
        <w:ind w:left="567" w:hanging="567"/>
        <w:jc w:val="both"/>
        <w:rPr>
          <w:rFonts w:ascii="Arial" w:hAnsi="Arial" w:cs="Arial"/>
          <w:szCs w:val="22"/>
        </w:rPr>
      </w:pPr>
      <w:bookmarkStart w:id="33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w:t>
      </w:r>
      <w:ins w:id="337" w:author="Hejlová Veronika Bc. DiS." w:date="2025-05-16T10:43:00Z">
        <w:r w:rsidR="00FB6C7D">
          <w:rPr>
            <w:rFonts w:ascii="Arial" w:hAnsi="Arial" w:cs="Arial"/>
            <w:szCs w:val="22"/>
          </w:rPr>
          <w:t xml:space="preserve"> č. 1</w:t>
        </w:r>
      </w:ins>
      <w:r w:rsidRPr="00C62699">
        <w:rPr>
          <w:rFonts w:ascii="Arial" w:hAnsi="Arial" w:cs="Arial"/>
          <w:szCs w:val="22"/>
        </w:rPr>
        <w:t xml:space="preserve">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w:t>
      </w:r>
      <w:ins w:id="338" w:author="Hejlová Veronika Bc. DiS." w:date="2025-05-16T10:55:00Z">
        <w:r w:rsidR="00E75554">
          <w:rPr>
            <w:rFonts w:ascii="Arial" w:hAnsi="Arial" w:cs="Arial"/>
            <w:szCs w:val="22"/>
          </w:rPr>
          <w:t xml:space="preserve">č. 1 </w:t>
        </w:r>
      </w:ins>
      <w:r w:rsidRPr="00C62699">
        <w:rPr>
          <w:rFonts w:ascii="Arial" w:hAnsi="Arial" w:cs="Arial"/>
          <w:szCs w:val="22"/>
        </w:rPr>
        <w:t>vyhotovit a předat potřebnou dokumentaci pro udělení Licence spolu s výslovným písemným souhlasem pro převod Licence z Objednatele na třetí osobu za stejných podmínek jako jsou sjednány v této Smlouvě.</w:t>
      </w:r>
      <w:bookmarkEnd w:id="336"/>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33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340" w:name="3dy6vkm" w:colFirst="0" w:colLast="0"/>
      <w:bookmarkEnd w:id="340"/>
      <w:r w:rsidRPr="00ED6435">
        <w:rPr>
          <w:rFonts w:ascii="Arial" w:hAnsi="Arial" w:cs="Arial"/>
          <w:szCs w:val="22"/>
        </w:rPr>
        <w:t>.</w:t>
      </w:r>
      <w:bookmarkEnd w:id="339"/>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w:t>
      </w:r>
      <w:r w:rsidRPr="00ED6435">
        <w:rPr>
          <w:rFonts w:ascii="Arial" w:hAnsi="Arial" w:cs="Arial"/>
          <w:szCs w:val="22"/>
        </w:rPr>
        <w:lastRenderedPageBreak/>
        <w:t>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34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341"/>
    </w:p>
    <w:p w14:paraId="379936A6" w14:textId="6A7C4370"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 zbytečného odkladu po obdržení příslušné žádosti Objednatele</w:t>
      </w:r>
      <w:ins w:id="342" w:author="Hejlová Veronika Bc. DiS." w:date="2025-05-16T10:56:00Z">
        <w:r w:rsidR="00E75554">
          <w:rPr>
            <w:rFonts w:ascii="Arial" w:hAnsi="Arial" w:cs="Arial"/>
            <w:szCs w:val="22"/>
          </w:rPr>
          <w:t xml:space="preserve"> č. 1</w:t>
        </w:r>
      </w:ins>
      <w:r w:rsidRPr="00C62699">
        <w:rPr>
          <w:rFonts w:ascii="Arial" w:hAnsi="Arial" w:cs="Arial"/>
          <w:szCs w:val="22"/>
        </w:rPr>
        <w:t xml:space="preserv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w:t>
      </w:r>
      <w:r w:rsidRPr="00C62699">
        <w:rPr>
          <w:rFonts w:ascii="Arial" w:hAnsi="Arial" w:cs="Arial"/>
          <w:szCs w:val="22"/>
        </w:rPr>
        <w:lastRenderedPageBreak/>
        <w:t>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B04EE">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0B04EE">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0B04EE">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0B04EE">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0B04EE">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0B04EE">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0B04EE">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343" w:name="1fob9te"/>
      <w:bookmarkEnd w:id="34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344" w:name="_Ref40712548"/>
      <w:bookmarkStart w:id="345" w:name="_Ref50746594"/>
      <w:bookmarkStart w:id="346" w:name="_Ref464484026"/>
      <w:r w:rsidRPr="00ED6435">
        <w:rPr>
          <w:rFonts w:ascii="Arial" w:hAnsi="Arial" w:cs="Arial"/>
          <w:szCs w:val="22"/>
        </w:rPr>
        <w:t>Ochrana osobních údajů</w:t>
      </w:r>
      <w:bookmarkEnd w:id="344"/>
      <w:r w:rsidRPr="00ED6435">
        <w:rPr>
          <w:rFonts w:ascii="Arial" w:hAnsi="Arial" w:cs="Arial"/>
          <w:szCs w:val="22"/>
        </w:rPr>
        <w:t xml:space="preserve"> a Důvěrných informací</w:t>
      </w:r>
      <w:bookmarkEnd w:id="34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34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347"/>
    </w:p>
    <w:p w14:paraId="223A150E" w14:textId="19220309" w:rsidR="00462F18" w:rsidRPr="00ED6435" w:rsidRDefault="00462F18" w:rsidP="000B04EE">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0B04EE">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0B04EE">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w:t>
      </w:r>
      <w:r w:rsidR="00462F18" w:rsidRPr="5784E4A4">
        <w:rPr>
          <w:rFonts w:ascii="Arial" w:hAnsi="Arial" w:cs="Arial"/>
        </w:rPr>
        <w:lastRenderedPageBreak/>
        <w:t xml:space="preserve">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B04EE">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B04EE">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34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34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34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34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w:t>
      </w:r>
      <w:r w:rsidRPr="00ED6435">
        <w:rPr>
          <w:rFonts w:ascii="Arial" w:hAnsi="Arial" w:cs="Arial"/>
          <w:szCs w:val="22"/>
        </w:rPr>
        <w:lastRenderedPageBreak/>
        <w:t xml:space="preserve">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34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350" w:name="_Toc289800492"/>
      <w:bookmarkStart w:id="351" w:name="_Ref291179101"/>
      <w:bookmarkStart w:id="352" w:name="_Toc312929180"/>
      <w:bookmarkStart w:id="353" w:name="_Toc378536906"/>
      <w:bookmarkStart w:id="354" w:name="_Ref378613694"/>
      <w:bookmarkStart w:id="355" w:name="_Ref17209282"/>
      <w:bookmarkStart w:id="356" w:name="_Ref17237912"/>
      <w:bookmarkStart w:id="357" w:name="_Ref50745432"/>
      <w:bookmarkStart w:id="358" w:name="_Ref50753842"/>
      <w:bookmarkStart w:id="359" w:name="_Ref50762946"/>
      <w:r w:rsidRPr="00C62699">
        <w:rPr>
          <w:rFonts w:ascii="Arial" w:hAnsi="Arial" w:cs="Arial"/>
          <w:szCs w:val="22"/>
        </w:rPr>
        <w:t>Záruka za jakost, práva z vad</w:t>
      </w:r>
      <w:bookmarkEnd w:id="350"/>
      <w:bookmarkEnd w:id="351"/>
      <w:bookmarkEnd w:id="352"/>
      <w:r w:rsidRPr="00C62699">
        <w:rPr>
          <w:rFonts w:ascii="Arial" w:hAnsi="Arial" w:cs="Arial"/>
          <w:szCs w:val="22"/>
        </w:rPr>
        <w:t>ného plnění</w:t>
      </w:r>
      <w:bookmarkEnd w:id="353"/>
      <w:bookmarkEnd w:id="354"/>
      <w:bookmarkEnd w:id="355"/>
      <w:bookmarkEnd w:id="356"/>
      <w:bookmarkEnd w:id="357"/>
      <w:bookmarkEnd w:id="358"/>
      <w:bookmarkEnd w:id="359"/>
    </w:p>
    <w:p w14:paraId="54AF38D9" w14:textId="70045385" w:rsidR="008D4ECD" w:rsidRPr="00C62699" w:rsidRDefault="008D4ECD" w:rsidP="00DB56FF">
      <w:pPr>
        <w:pStyle w:val="Level2"/>
        <w:spacing w:before="120" w:after="120" w:line="240" w:lineRule="auto"/>
        <w:ind w:left="567" w:hanging="567"/>
        <w:jc w:val="both"/>
        <w:rPr>
          <w:rFonts w:ascii="Arial" w:hAnsi="Arial" w:cs="Arial"/>
          <w:szCs w:val="22"/>
        </w:rPr>
      </w:pPr>
      <w:bookmarkStart w:id="360" w:name="_Ref50763291"/>
      <w:bookmarkStart w:id="36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E75554">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w:t>
      </w:r>
      <w:ins w:id="362" w:author="Hejlová Veronika Bc. DiS." w:date="2025-05-16T10:56:00Z">
        <w:r w:rsidR="00E75554">
          <w:rPr>
            <w:rFonts w:ascii="Arial" w:hAnsi="Arial" w:cs="Arial"/>
            <w:szCs w:val="22"/>
          </w:rPr>
          <w:t xml:space="preserve">č. 1 </w:t>
        </w:r>
      </w:ins>
      <w:r w:rsidR="00556845" w:rsidRPr="00C62699">
        <w:rPr>
          <w:rFonts w:ascii="Arial" w:hAnsi="Arial" w:cs="Arial"/>
          <w:szCs w:val="22"/>
        </w:rPr>
        <w:t xml:space="preserve">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360"/>
      <w:r w:rsidRPr="00C62699">
        <w:rPr>
          <w:rFonts w:ascii="Arial" w:hAnsi="Arial" w:cs="Arial"/>
          <w:szCs w:val="22"/>
        </w:rPr>
        <w:t xml:space="preserve"> </w:t>
      </w:r>
      <w:bookmarkEnd w:id="36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363"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E962C0E" w:rsidR="005F0D7E" w:rsidRPr="00C62699" w:rsidRDefault="000967C9" w:rsidP="00DB56FF">
      <w:pPr>
        <w:pStyle w:val="Level2"/>
        <w:spacing w:before="120" w:after="120" w:line="240" w:lineRule="auto"/>
        <w:ind w:left="567" w:hanging="567"/>
        <w:jc w:val="both"/>
        <w:rPr>
          <w:rFonts w:ascii="Arial" w:hAnsi="Arial" w:cs="Arial"/>
          <w:szCs w:val="22"/>
        </w:rPr>
      </w:pPr>
      <w:bookmarkStart w:id="364" w:name="_Ref289698119"/>
      <w:bookmarkEnd w:id="363"/>
      <w:r w:rsidRPr="00104733">
        <w:rPr>
          <w:rFonts w:ascii="Arial" w:hAnsi="Arial" w:cs="Arial"/>
          <w:szCs w:val="22"/>
        </w:rPr>
        <w:t>Objednatel</w:t>
      </w:r>
      <w:ins w:id="365" w:author="Hejlová Veronika Bc. DiS." w:date="2025-05-16T10:56:00Z">
        <w:r w:rsidR="00E75554">
          <w:rPr>
            <w:rFonts w:ascii="Arial" w:hAnsi="Arial" w:cs="Arial"/>
            <w:szCs w:val="22"/>
          </w:rPr>
          <w:t xml:space="preserve"> č. 1</w:t>
        </w:r>
      </w:ins>
      <w:r w:rsidRPr="00104733">
        <w:rPr>
          <w:rFonts w:ascii="Arial" w:hAnsi="Arial" w:cs="Arial"/>
          <w:szCs w:val="22"/>
        </w:rPr>
        <w:t xml:space="preserve">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ins w:id="366" w:author="Hejlová Veronika Bc. DiS." w:date="2025-05-16T10:57:00Z">
        <w:r w:rsidR="00E75554">
          <w:rPr>
            <w:rFonts w:ascii="Arial" w:hAnsi="Arial" w:cs="Arial"/>
            <w:szCs w:val="22"/>
          </w:rPr>
          <w:t xml:space="preserve">č. 1 </w:t>
        </w:r>
      </w:ins>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367" w:name="_Ref310432732"/>
      <w:bookmarkStart w:id="368" w:name="_Ref312927527"/>
      <w:r w:rsidR="00426469" w:rsidRPr="00104733">
        <w:rPr>
          <w:rFonts w:ascii="Arial" w:hAnsi="Arial" w:cs="Arial"/>
          <w:szCs w:val="22"/>
        </w:rPr>
        <w:t xml:space="preserve">Objednatel </w:t>
      </w:r>
      <w:ins w:id="369" w:author="Hejlová Veronika Bc. DiS." w:date="2025-05-16T10:57:00Z">
        <w:r w:rsidR="00E75554">
          <w:rPr>
            <w:rFonts w:ascii="Arial" w:hAnsi="Arial" w:cs="Arial"/>
            <w:szCs w:val="22"/>
          </w:rPr>
          <w:t xml:space="preserve">č. 1 </w:t>
        </w:r>
      </w:ins>
      <w:r w:rsidR="00426469" w:rsidRPr="00104733">
        <w:rPr>
          <w:rFonts w:ascii="Arial" w:hAnsi="Arial" w:cs="Arial"/>
          <w:szCs w:val="22"/>
        </w:rPr>
        <w:t>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46ED9C14" w:rsidR="00132DD9" w:rsidRPr="00C62699" w:rsidRDefault="000967C9" w:rsidP="00DB56FF">
      <w:pPr>
        <w:pStyle w:val="Level2"/>
        <w:spacing w:before="120" w:after="120" w:line="240" w:lineRule="auto"/>
        <w:ind w:left="567" w:hanging="567"/>
        <w:jc w:val="both"/>
        <w:rPr>
          <w:rFonts w:ascii="Arial" w:hAnsi="Arial" w:cs="Arial"/>
          <w:szCs w:val="22"/>
        </w:rPr>
      </w:pPr>
      <w:bookmarkStart w:id="37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w:t>
      </w:r>
      <w:ins w:id="371" w:author="Hejlová Veronika Bc. DiS." w:date="2025-05-16T10:57:00Z">
        <w:r w:rsidR="00E75554">
          <w:rPr>
            <w:rFonts w:ascii="Arial" w:hAnsi="Arial" w:cs="Arial"/>
            <w:szCs w:val="22"/>
          </w:rPr>
          <w:t xml:space="preserve">č. 1 </w:t>
        </w:r>
      </w:ins>
      <w:r w:rsidRPr="00C62699">
        <w:rPr>
          <w:rFonts w:ascii="Arial" w:hAnsi="Arial" w:cs="Arial"/>
          <w:szCs w:val="22"/>
        </w:rPr>
        <w:t xml:space="preserve">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ins w:id="372" w:author="Hejlová Veronika Bc. DiS." w:date="2025-05-16T10:57:00Z">
        <w:r w:rsidR="00E75554">
          <w:rPr>
            <w:rFonts w:ascii="Arial" w:hAnsi="Arial" w:cs="Arial"/>
            <w:szCs w:val="22"/>
          </w:rPr>
          <w:t xml:space="preserve"> č. 1</w:t>
        </w:r>
      </w:ins>
      <w:r w:rsidRPr="00C62699">
        <w:rPr>
          <w:rFonts w:ascii="Arial" w:hAnsi="Arial" w:cs="Arial"/>
          <w:szCs w:val="22"/>
        </w:rPr>
        <w:t>.</w:t>
      </w:r>
      <w:bookmarkEnd w:id="364"/>
      <w:bookmarkEnd w:id="367"/>
      <w:bookmarkEnd w:id="368"/>
      <w:bookmarkEnd w:id="370"/>
    </w:p>
    <w:p w14:paraId="51573047" w14:textId="13592425"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w:t>
      </w:r>
      <w:ins w:id="373" w:author="Hejlová Veronika Bc. DiS." w:date="2025-05-16T10:57:00Z">
        <w:r w:rsidR="00E75554">
          <w:rPr>
            <w:rFonts w:ascii="Arial" w:hAnsi="Arial" w:cs="Arial"/>
            <w:szCs w:val="22"/>
          </w:rPr>
          <w:t xml:space="preserve"> č. 1</w:t>
        </w:r>
      </w:ins>
      <w:r w:rsidRPr="00C62699">
        <w:rPr>
          <w:rFonts w:ascii="Arial" w:hAnsi="Arial" w:cs="Arial"/>
          <w:szCs w:val="22"/>
        </w:rPr>
        <w:t xml:space="preserve"> právo:</w:t>
      </w:r>
    </w:p>
    <w:p w14:paraId="18E3F3A1" w14:textId="3A985E27" w:rsidR="000967C9" w:rsidRPr="00C62699" w:rsidRDefault="000967C9" w:rsidP="000B04EE">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0B04EE">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374" w:name="_Ref517375268"/>
      <w:bookmarkStart w:id="375" w:name="_Toc532815641"/>
      <w:bookmarkStart w:id="376" w:name="_Toc48912290"/>
      <w:r w:rsidRPr="00ED6435">
        <w:rPr>
          <w:rFonts w:ascii="Arial" w:hAnsi="Arial" w:cs="Arial"/>
          <w:szCs w:val="22"/>
        </w:rPr>
        <w:t>Nárok na náhradu újmy</w:t>
      </w:r>
      <w:bookmarkEnd w:id="374"/>
      <w:bookmarkEnd w:id="375"/>
      <w:bookmarkEnd w:id="376"/>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377" w:name="_Ref50582832"/>
      <w:bookmarkStart w:id="378" w:name="_Hlk30403582"/>
      <w:r w:rsidRPr="00104733">
        <w:rPr>
          <w:rFonts w:ascii="Arial" w:hAnsi="Arial" w:cs="Arial"/>
          <w:szCs w:val="22"/>
        </w:rPr>
        <w:t>Okolnosti vylučující povinnost k náhradě újmy</w:t>
      </w:r>
      <w:bookmarkEnd w:id="377"/>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379" w:name="_Ref478006328"/>
      <w:bookmarkStart w:id="380"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379"/>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381" w:name="_Ref50745209"/>
      <w:r w:rsidRPr="00104733">
        <w:rPr>
          <w:rFonts w:ascii="Arial" w:hAnsi="Arial" w:cs="Arial"/>
          <w:szCs w:val="22"/>
        </w:rPr>
        <w:lastRenderedPageBreak/>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380"/>
      <w:bookmarkEnd w:id="381"/>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382" w:name="_Ref50753852"/>
      <w:r w:rsidRPr="00ED6435">
        <w:rPr>
          <w:rFonts w:ascii="Arial" w:hAnsi="Arial" w:cs="Arial"/>
          <w:szCs w:val="22"/>
        </w:rPr>
        <w:t>Sankční ujednání</w:t>
      </w:r>
      <w:bookmarkEnd w:id="382"/>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38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383"/>
    </w:p>
    <w:p w14:paraId="09B2C9E2" w14:textId="2A15C1FA" w:rsidR="0027408D" w:rsidRPr="00032278" w:rsidRDefault="000D0D76" w:rsidP="000B04EE">
      <w:pPr>
        <w:pStyle w:val="Claneka"/>
        <w:keepNext/>
        <w:keepLines w:val="0"/>
        <w:widowControl/>
        <w:numPr>
          <w:ilvl w:val="2"/>
          <w:numId w:val="24"/>
        </w:numPr>
        <w:spacing w:before="120" w:after="120" w:line="240" w:lineRule="auto"/>
        <w:jc w:val="both"/>
        <w:rPr>
          <w:rFonts w:ascii="Arial" w:hAnsi="Arial" w:cs="Arial"/>
        </w:rPr>
      </w:pPr>
      <w:bookmarkStart w:id="38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384"/>
      <w:r w:rsidR="00481BA2" w:rsidRPr="00032278">
        <w:rPr>
          <w:rFonts w:ascii="Arial" w:hAnsi="Arial" w:cs="Arial"/>
        </w:rPr>
        <w:t xml:space="preserve"> </w:t>
      </w:r>
    </w:p>
    <w:p w14:paraId="2AF787BE" w14:textId="39638B7B" w:rsidR="003C4A0F" w:rsidRPr="00ED6435" w:rsidRDefault="003C4A0F" w:rsidP="000B04EE">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B04EE">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lastRenderedPageBreak/>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B04EE">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B04EE">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0B04EE">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38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0B04EE">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385"/>
      <w:r w:rsidRPr="00ED6435">
        <w:rPr>
          <w:rFonts w:ascii="Arial" w:hAnsi="Arial" w:cs="Arial"/>
        </w:rPr>
        <w:t>;</w:t>
      </w:r>
    </w:p>
    <w:p w14:paraId="3E384C24" w14:textId="1C57B73F" w:rsidR="00292813" w:rsidRPr="00ED6435" w:rsidRDefault="009E2ABA" w:rsidP="000B04EE">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0B04EE">
      <w:pPr>
        <w:pStyle w:val="Claneka"/>
        <w:keepLines w:val="0"/>
        <w:widowControl/>
        <w:numPr>
          <w:ilvl w:val="2"/>
          <w:numId w:val="24"/>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0B04EE">
      <w:pPr>
        <w:pStyle w:val="Claneka"/>
        <w:keepLines w:val="0"/>
        <w:widowControl/>
        <w:numPr>
          <w:ilvl w:val="2"/>
          <w:numId w:val="24"/>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0B04EE">
      <w:pPr>
        <w:pStyle w:val="Claneka"/>
        <w:keepLines w:val="0"/>
        <w:widowControl/>
        <w:numPr>
          <w:ilvl w:val="2"/>
          <w:numId w:val="24"/>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0B04EE">
      <w:pPr>
        <w:pStyle w:val="Claneka"/>
        <w:keepLines w:val="0"/>
        <w:widowControl/>
        <w:numPr>
          <w:ilvl w:val="2"/>
          <w:numId w:val="24"/>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B04EE">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B04EE">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B04EE">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DB56FF">
      <w:pPr>
        <w:pStyle w:val="Level2"/>
        <w:spacing w:before="120" w:after="120" w:line="240" w:lineRule="auto"/>
        <w:ind w:left="567" w:hanging="567"/>
        <w:jc w:val="both"/>
        <w:rPr>
          <w:ins w:id="386" w:author="Hejlová Veronika Bc. DiS." w:date="2025-05-16T10:58:00Z"/>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5C51E0EB" w14:textId="3F4E207B" w:rsidR="00E75554" w:rsidRPr="00ED6435" w:rsidRDefault="00E75554" w:rsidP="00DB56FF">
      <w:pPr>
        <w:pStyle w:val="Level2"/>
        <w:spacing w:before="120" w:after="120" w:line="240" w:lineRule="auto"/>
        <w:ind w:left="567" w:hanging="567"/>
        <w:jc w:val="both"/>
        <w:rPr>
          <w:rFonts w:ascii="Arial" w:hAnsi="Arial" w:cs="Arial"/>
          <w:szCs w:val="22"/>
        </w:rPr>
      </w:pPr>
      <w:ins w:id="387" w:author="Hejlová Veronika Bc. DiS." w:date="2025-05-16T10:58:00Z">
        <w:r>
          <w:rPr>
            <w:rFonts w:ascii="Arial" w:hAnsi="Arial" w:cs="Arial"/>
            <w:szCs w:val="22"/>
          </w:rPr>
          <w:lastRenderedPageBreak/>
          <w:t xml:space="preserve">Veškeré smluvní pokuty a sankce dle této Smlouvy uhradí Zhotovitel takto: </w:t>
        </w:r>
        <w:r>
          <w:rPr>
            <w:rFonts w:ascii="Arial" w:hAnsi="Arial" w:cs="Arial"/>
            <w:b/>
            <w:bCs/>
            <w:szCs w:val="22"/>
          </w:rPr>
          <w:t>69 %</w:t>
        </w:r>
        <w:r>
          <w:rPr>
            <w:rFonts w:ascii="Arial" w:hAnsi="Arial" w:cs="Arial"/>
            <w:szCs w:val="22"/>
          </w:rPr>
          <w:t xml:space="preserve"> z celkové výše smluvní pokuty Objednateli č. 1 a </w:t>
        </w:r>
        <w:r>
          <w:rPr>
            <w:rFonts w:ascii="Arial" w:hAnsi="Arial" w:cs="Arial"/>
            <w:b/>
            <w:bCs/>
            <w:szCs w:val="22"/>
          </w:rPr>
          <w:t>31 %</w:t>
        </w:r>
        <w:r>
          <w:rPr>
            <w:rFonts w:ascii="Arial" w:hAnsi="Arial" w:cs="Arial"/>
            <w:szCs w:val="22"/>
          </w:rPr>
          <w:t xml:space="preserve"> z celkové výše smluvní pokuty Objednateli č. 2.</w:t>
        </w:r>
      </w:ins>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388" w:name="_Ref50750007"/>
      <w:bookmarkStart w:id="389" w:name="_Ref18364689"/>
      <w:bookmarkEnd w:id="378"/>
      <w:r w:rsidRPr="00E81EB4">
        <w:rPr>
          <w:rFonts w:ascii="Arial" w:hAnsi="Arial" w:cs="Arial"/>
          <w:szCs w:val="22"/>
        </w:rPr>
        <w:t>Vyhrazená změna závazku, změna smlouvy a odstoupení</w:t>
      </w:r>
      <w:bookmarkEnd w:id="388"/>
    </w:p>
    <w:p w14:paraId="52BE921B" w14:textId="5546AB33" w:rsidR="003D577A" w:rsidRPr="00E81EB4" w:rsidRDefault="00F664DA" w:rsidP="00DB56FF">
      <w:pPr>
        <w:pStyle w:val="Level2"/>
        <w:spacing w:before="120" w:after="120" w:line="240" w:lineRule="auto"/>
        <w:ind w:left="567" w:hanging="567"/>
        <w:jc w:val="both"/>
        <w:rPr>
          <w:rFonts w:ascii="Arial" w:hAnsi="Arial" w:cs="Arial"/>
        </w:rPr>
      </w:pPr>
      <w:bookmarkStart w:id="390"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 xml:space="preserve">Revize </w:t>
      </w:r>
      <w:del w:id="391" w:author="Hejlová Veronika Bc. DiS." w:date="2025-05-16T11:03:00Z">
        <w:r w:rsidR="00A95F62" w:rsidRPr="00E81EB4" w:rsidDel="00433B01">
          <w:rPr>
            <w:rFonts w:ascii="Arial" w:hAnsi="Arial" w:cs="Arial"/>
            <w:i/>
            <w:iCs/>
            <w:szCs w:val="22"/>
          </w:rPr>
          <w:delText xml:space="preserve">a doplnění </w:delText>
        </w:r>
      </w:del>
      <w:r w:rsidR="00A95F62" w:rsidRPr="00E81EB4">
        <w:rPr>
          <w:rFonts w:ascii="Arial" w:hAnsi="Arial" w:cs="Arial"/>
          <w:i/>
          <w:iCs/>
          <w:szCs w:val="22"/>
        </w:rPr>
        <w:t>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0B04EE">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392" w:name="_Hlk188446298"/>
      <w:r w:rsidRPr="00E81EB4">
        <w:rPr>
          <w:rFonts w:ascii="Arial" w:hAnsi="Arial" w:cs="Arial"/>
        </w:rPr>
        <w:t xml:space="preserve">jedné položky Položkového výkazu </w:t>
      </w:r>
      <w:bookmarkEnd w:id="39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0B04EE">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0B04EE">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0B04EE">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0B04EE">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0B04EE">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w:t>
      </w:r>
      <w:r w:rsidR="004D0E60" w:rsidRPr="00175281">
        <w:rPr>
          <w:rFonts w:ascii="Arial" w:hAnsi="Arial" w:cs="Arial"/>
        </w:rPr>
        <w:lastRenderedPageBreak/>
        <w:t>ostatních nabídek, v takovém případě se cena nabízená Zhotovitelem do průměru nebude započítávat.</w:t>
      </w:r>
      <w:r w:rsidR="00D47AD5" w:rsidRPr="00175281">
        <w:rPr>
          <w:rFonts w:ascii="Arial" w:hAnsi="Arial" w:cs="Arial"/>
        </w:rPr>
        <w:t xml:space="preserve"> </w:t>
      </w:r>
    </w:p>
    <w:p w14:paraId="17471C1E" w14:textId="43F68026" w:rsidR="00680EB3" w:rsidRPr="00175281" w:rsidRDefault="00680EB3" w:rsidP="000B04EE">
      <w:pPr>
        <w:pStyle w:val="Claneka"/>
        <w:numPr>
          <w:ilvl w:val="2"/>
          <w:numId w:val="41"/>
        </w:numPr>
        <w:spacing w:before="120" w:after="120" w:line="240" w:lineRule="auto"/>
        <w:jc w:val="both"/>
        <w:rPr>
          <w:rFonts w:ascii="Arial" w:hAnsi="Arial" w:cs="Arial"/>
        </w:rPr>
      </w:pPr>
      <w:r w:rsidRPr="00175281">
        <w:rPr>
          <w:rFonts w:ascii="Arial" w:hAnsi="Arial" w:cs="Arial"/>
        </w:rPr>
        <w:t xml:space="preserve">V případě, že Objednatel </w:t>
      </w:r>
      <w:ins w:id="393" w:author="Hejlová Veronika Bc. DiS." w:date="2025-05-16T11:03:00Z">
        <w:r w:rsidR="00433B01">
          <w:rPr>
            <w:rFonts w:ascii="Arial" w:hAnsi="Arial" w:cs="Arial"/>
          </w:rPr>
          <w:t xml:space="preserve">č. 1 </w:t>
        </w:r>
      </w:ins>
      <w:r w:rsidRPr="00175281">
        <w:rPr>
          <w:rFonts w:ascii="Arial" w:hAnsi="Arial" w:cs="Arial"/>
        </w:rPr>
        <w:t>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394" w:name="_Ref137557828"/>
      <w:bookmarkEnd w:id="390"/>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394"/>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0B04EE">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70A62224" w:rsidR="00836861" w:rsidRPr="009B4919" w:rsidRDefault="00836861" w:rsidP="000B04EE">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395" w:name="_Hlk188435022"/>
      <w:r w:rsidRPr="00836861">
        <w:rPr>
          <w:rFonts w:ascii="Arial" w:hAnsi="Arial" w:cs="Arial"/>
        </w:rPr>
        <w:t>resp. jednotlivých dílčích částí Hlavního celku</w:t>
      </w:r>
      <w:bookmarkEnd w:id="395"/>
      <w:r w:rsidRPr="00836861">
        <w:rPr>
          <w:rFonts w:ascii="Arial" w:hAnsi="Arial" w:cs="Arial"/>
        </w:rPr>
        <w:t xml:space="preserve">, ve smyslu čl. 10.6 a splnění dluhu Objednatele </w:t>
      </w:r>
      <w:ins w:id="396" w:author="Hejlová Veronika Bc. DiS." w:date="2025-05-16T11:05:00Z">
        <w:r w:rsidR="00433B01">
          <w:rPr>
            <w:rFonts w:ascii="Arial" w:hAnsi="Arial" w:cs="Arial"/>
          </w:rPr>
          <w:t xml:space="preserve">č. 1 </w:t>
        </w:r>
      </w:ins>
      <w:r w:rsidRPr="00836861">
        <w:rPr>
          <w:rFonts w:ascii="Arial" w:hAnsi="Arial" w:cs="Arial"/>
        </w:rPr>
        <w:t xml:space="preserve">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397" w:name="_Ref53644739"/>
      <w:bookmarkStart w:id="398" w:name="_Hlk145331225"/>
      <w:r w:rsidRPr="001D7911">
        <w:rPr>
          <w:rFonts w:ascii="Arial" w:hAnsi="Arial" w:cs="Arial"/>
          <w:szCs w:val="22"/>
        </w:rPr>
        <w:lastRenderedPageBreak/>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397"/>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399" w:name="_Ref50750361"/>
      <w:bookmarkStart w:id="400" w:name="_Ref124842296"/>
      <w:bookmarkEnd w:id="398"/>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401" w:name="_Ref52294104"/>
      <w:r w:rsidRPr="001D7911">
        <w:rPr>
          <w:rFonts w:ascii="Arial" w:hAnsi="Arial" w:cs="Arial"/>
          <w:szCs w:val="22"/>
        </w:rPr>
        <w:t>, a to v následujících situacích nezávislých na vůli Smluvních stran:</w:t>
      </w:r>
      <w:bookmarkEnd w:id="399"/>
      <w:bookmarkEnd w:id="400"/>
      <w:bookmarkEnd w:id="401"/>
    </w:p>
    <w:p w14:paraId="3CDFE63A" w14:textId="06D62EAD" w:rsidR="00F67F47" w:rsidRPr="009439BE" w:rsidRDefault="00F67F47" w:rsidP="000B04EE">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0B04EE">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0B04EE">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0B04EE">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402"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403" w:name="_Ref124842844"/>
      <w:bookmarkEnd w:id="402"/>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403"/>
    </w:p>
    <w:p w14:paraId="2F2A2638" w14:textId="7E88C16C" w:rsidR="000838D5" w:rsidRPr="00AE08C8" w:rsidRDefault="000838D5" w:rsidP="000B04EE">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1A679DDD" w:rsidR="000838D5" w:rsidRPr="00AE08C8" w:rsidRDefault="000838D5" w:rsidP="000B04EE">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w:t>
      </w:r>
      <w:ins w:id="404" w:author="Hejlová Veronika Bc. DiS." w:date="2025-05-16T11:09:00Z">
        <w:r w:rsidR="00433B01">
          <w:rPr>
            <w:rFonts w:ascii="Arial" w:hAnsi="Arial" w:cs="Arial"/>
          </w:rPr>
          <w:t xml:space="preserve"> č. 1</w:t>
        </w:r>
      </w:ins>
      <w:r w:rsidRPr="00AE08C8">
        <w:rPr>
          <w:rFonts w:ascii="Arial" w:hAnsi="Arial" w:cs="Arial"/>
        </w:rPr>
        <w:t xml:space="preserve">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0B04EE">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lastRenderedPageBreak/>
        <w:t>PSZ zastupitelstvem obce, mohou být posunuty/prodlouženy termíny o dobu, po kterou nemohl být PSZ zastupitelstvem obce schválen;</w:t>
      </w:r>
    </w:p>
    <w:p w14:paraId="6752DFF6" w14:textId="4690F412" w:rsidR="000838D5" w:rsidRPr="00AE08C8" w:rsidRDefault="000838D5" w:rsidP="000B04EE">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0B04EE">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0B04EE">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 xml:space="preserve">Objednatel si </w:t>
      </w:r>
      <w:commentRangeStart w:id="405"/>
      <w:r w:rsidRPr="001D7911">
        <w:rPr>
          <w:rFonts w:ascii="Arial" w:hAnsi="Arial"/>
        </w:rPr>
        <w:t>v souladu s § 100 odst. 2</w:t>
      </w:r>
      <w:r w:rsidRPr="0035191A">
        <w:rPr>
          <w:rFonts w:ascii="Arial" w:hAnsi="Arial"/>
        </w:rPr>
        <w:t xml:space="preserve"> ZZVZ </w:t>
      </w:r>
      <w:commentRangeEnd w:id="405"/>
      <w:r w:rsidRPr="0035191A">
        <w:rPr>
          <w:rFonts w:ascii="Arial" w:hAnsi="Arial"/>
        </w:rPr>
        <w:commentReference w:id="405"/>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0B04EE">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61B2988B"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 xml:space="preserve">mlouvy s původním dodavatelem je Objednatel </w:t>
      </w:r>
      <w:ins w:id="406" w:author="Hejlová Veronika Bc. DiS." w:date="2025-05-16T11:09:00Z">
        <w:r w:rsidR="00433B01">
          <w:rPr>
            <w:rFonts w:ascii="Arial" w:hAnsi="Arial" w:cs="Arial"/>
          </w:rPr>
          <w:t xml:space="preserve">č. 1 </w:t>
        </w:r>
      </w:ins>
      <w:r w:rsidRPr="00AE3E1B">
        <w:rPr>
          <w:rFonts w:ascii="Arial" w:hAnsi="Arial" w:cs="Arial"/>
        </w:rPr>
        <w:t>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w:t>
      </w:r>
      <w:ins w:id="407" w:author="Hejlová Veronika Bc. DiS." w:date="2025-05-16T11:09:00Z">
        <w:r w:rsidR="00433B01">
          <w:rPr>
            <w:rFonts w:ascii="Arial" w:hAnsi="Arial" w:cs="Arial"/>
          </w:rPr>
          <w:t xml:space="preserve"> č. 1</w:t>
        </w:r>
      </w:ins>
      <w:r w:rsidRPr="00AE3E1B">
        <w:rPr>
          <w:rFonts w:ascii="Arial" w:hAnsi="Arial" w:cs="Arial"/>
        </w:rPr>
        <w:t xml:space="preserve"> nebude </w:t>
      </w:r>
      <w:r w:rsidRPr="00AE3E1B">
        <w:rPr>
          <w:rFonts w:ascii="Arial" w:hAnsi="Arial" w:cs="Arial"/>
        </w:rPr>
        <w:lastRenderedPageBreak/>
        <w:t>provádět nové hodnocení nabídek, ale bude vycházet z pořadí nabídek, které bylo provedeno v zadávacím řízení. Objednatel</w:t>
      </w:r>
      <w:ins w:id="408" w:author="Hejlová Veronika Bc. DiS." w:date="2025-05-16T11:10:00Z">
        <w:r w:rsidR="003A2661">
          <w:rPr>
            <w:rFonts w:ascii="Arial" w:hAnsi="Arial" w:cs="Arial"/>
          </w:rPr>
          <w:t xml:space="preserve"> č. 1</w:t>
        </w:r>
      </w:ins>
      <w:r w:rsidRPr="00AE3E1B">
        <w:rPr>
          <w:rFonts w:ascii="Arial" w:hAnsi="Arial" w:cs="Arial"/>
        </w:rPr>
        <w:t xml:space="preserve">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w:t>
      </w:r>
      <w:ins w:id="409" w:author="Hejlová Veronika Bc. DiS." w:date="2025-05-16T11:10:00Z">
        <w:r w:rsidR="003A2661">
          <w:rPr>
            <w:rFonts w:ascii="Arial" w:hAnsi="Arial" w:cs="Arial"/>
          </w:rPr>
          <w:t xml:space="preserve">č. 1 </w:t>
        </w:r>
      </w:ins>
      <w:r w:rsidRPr="00AE3E1B">
        <w:rPr>
          <w:rFonts w:ascii="Arial" w:hAnsi="Arial" w:cs="Arial"/>
        </w:rPr>
        <w:t>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0B04EE">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389"/>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B04EE">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0B04EE">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0B04EE">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0B04EE">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0B04EE">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0B04EE">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410" w:name="_Ref93321339"/>
      <w:bookmarkStart w:id="411"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410"/>
      <w:r w:rsidR="0021275B" w:rsidRPr="007D7C33">
        <w:rPr>
          <w:rFonts w:ascii="Arial" w:hAnsi="Arial" w:cs="Arial"/>
          <w:szCs w:val="22"/>
          <w:u w:val="single"/>
        </w:rPr>
        <w:t xml:space="preserve"> </w:t>
      </w:r>
    </w:p>
    <w:bookmarkEnd w:id="411"/>
    <w:p w14:paraId="385B9C27" w14:textId="15420941" w:rsidR="009663E6" w:rsidRPr="007D7C33" w:rsidRDefault="009663E6" w:rsidP="000B04EE">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0B04EE">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0616126C" w:rsidR="0021275B" w:rsidRPr="00C62699" w:rsidRDefault="0021275B" w:rsidP="000B04EE">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xml:space="preserve">) dnů od doručení písemného oznámení Objednatele </w:t>
      </w:r>
      <w:ins w:id="412" w:author="Hejlová Veronika Bc. DiS." w:date="2025-05-16T11:10:00Z">
        <w:r w:rsidR="003A2661">
          <w:rPr>
            <w:rFonts w:ascii="Arial" w:hAnsi="Arial" w:cs="Arial"/>
          </w:rPr>
          <w:t xml:space="preserve">č. 1 </w:t>
        </w:r>
      </w:ins>
      <w:r w:rsidRPr="007D7C33">
        <w:rPr>
          <w:rFonts w:ascii="Arial" w:hAnsi="Arial" w:cs="Arial"/>
        </w:rPr>
        <w:t>toto</w:t>
      </w:r>
      <w:r w:rsidRPr="5784E4A4">
        <w:rPr>
          <w:rFonts w:ascii="Arial" w:hAnsi="Arial" w:cs="Arial"/>
        </w:rPr>
        <w:t xml:space="preserve"> své porušení nenapraví;</w:t>
      </w:r>
    </w:p>
    <w:p w14:paraId="5E70725A" w14:textId="77777777" w:rsidR="004C4899" w:rsidRPr="00ED6435" w:rsidRDefault="004C4899" w:rsidP="000B04EE">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C93BC0B" w:rsidR="001A668F" w:rsidRPr="00ED6435" w:rsidRDefault="001A668F" w:rsidP="000B04EE">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ins w:id="413" w:author="Hejlová Veronika Bc. DiS." w:date="2025-05-16T11:10:00Z">
        <w:r w:rsidR="003A2661">
          <w:rPr>
            <w:rFonts w:ascii="Arial" w:hAnsi="Arial" w:cs="Arial"/>
          </w:rPr>
          <w:t xml:space="preserve"> č. 1</w:t>
        </w:r>
      </w:ins>
      <w:r w:rsidRPr="5784E4A4">
        <w:rPr>
          <w:rFonts w:ascii="Arial" w:hAnsi="Arial" w:cs="Arial"/>
        </w:rPr>
        <w:t>;</w:t>
      </w:r>
    </w:p>
    <w:p w14:paraId="1756FD83" w14:textId="3364CB7A" w:rsidR="0021275B" w:rsidRPr="00ED6435" w:rsidRDefault="0021275B" w:rsidP="000B04EE">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0B04EE">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0B04EE">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0B04EE">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0B04EE">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0B04EE">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0B04EE">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414" w:name="_Ref370146871"/>
      <w:r w:rsidRPr="00ED6435">
        <w:rPr>
          <w:rFonts w:ascii="Arial" w:hAnsi="Arial" w:cs="Arial"/>
          <w:szCs w:val="22"/>
        </w:rPr>
        <w:t>Zhotovitel je oprávněn odstoupit od této Smlouvy pouze v případě jejího podstatného porušení, jestliže:</w:t>
      </w:r>
      <w:bookmarkEnd w:id="414"/>
    </w:p>
    <w:p w14:paraId="16C83643" w14:textId="77777777" w:rsidR="0021275B" w:rsidRPr="00ED6435" w:rsidRDefault="0021275B" w:rsidP="000B04EE">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0B04EE">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415" w:name="_Ref50536468"/>
      <w:bookmarkStart w:id="41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415"/>
      <w:r w:rsidRPr="00ED6435">
        <w:rPr>
          <w:rFonts w:ascii="Arial" w:hAnsi="Arial" w:cs="Arial"/>
          <w:szCs w:val="22"/>
        </w:rPr>
        <w:t xml:space="preserve"> Protokol musí obsahovat zejména</w:t>
      </w:r>
      <w:r w:rsidR="00F65669" w:rsidRPr="00ED6435">
        <w:rPr>
          <w:rFonts w:ascii="Arial" w:hAnsi="Arial" w:cs="Arial"/>
          <w:szCs w:val="22"/>
        </w:rPr>
        <w:t>:</w:t>
      </w:r>
      <w:bookmarkEnd w:id="416"/>
    </w:p>
    <w:p w14:paraId="44438DE9" w14:textId="2FC8E990" w:rsidR="00F65669" w:rsidRPr="00ED6435" w:rsidRDefault="003044F0" w:rsidP="000B04EE">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DB78F8A" w:rsidR="00E2147A" w:rsidRPr="00ED6435" w:rsidRDefault="003044F0" w:rsidP="000B04EE">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w:t>
      </w:r>
      <w:r w:rsidR="00E2147A" w:rsidRPr="00ED6435">
        <w:rPr>
          <w:rFonts w:ascii="Arial" w:hAnsi="Arial" w:cs="Arial"/>
        </w:rPr>
        <w:lastRenderedPageBreak/>
        <w:t xml:space="preserve">finanční hodnotě Díla neshodnou, nechají vypracovat znalecký posudek příslušným soudním znalcem v oboru: Ekonomika, odvětví: Ceny a odhady. Nedohodnou-li se Smluvní strany jinak, bude osoba znalce vybrána tak, že Objednatel </w:t>
      </w:r>
      <w:ins w:id="417" w:author="Hejlová Veronika Bc. DiS." w:date="2025-05-16T11:10:00Z">
        <w:r w:rsidR="003A2661">
          <w:rPr>
            <w:rFonts w:ascii="Arial" w:hAnsi="Arial" w:cs="Arial"/>
          </w:rPr>
          <w:t xml:space="preserve">č. 1 </w:t>
        </w:r>
      </w:ins>
      <w:r w:rsidR="00E2147A" w:rsidRPr="00ED6435">
        <w:rPr>
          <w:rFonts w:ascii="Arial" w:hAnsi="Arial" w:cs="Arial"/>
        </w:rPr>
        <w:t>navrhne tři (3) znalce ze seznamu znalců a Zhotovitel z tohoto seznamu vybere jednoho (1) z nich. Nevybere-li Zhotovitel osobu znalce dle předchozí věty do deseti (10) dnů od doručení písemného návrhu osob tří (3) znalců ze strany Objednatele</w:t>
      </w:r>
      <w:ins w:id="418" w:author="Hejlová Veronika Bc. DiS." w:date="2025-05-16T11:11:00Z">
        <w:r w:rsidR="003A2661">
          <w:rPr>
            <w:rFonts w:ascii="Arial" w:hAnsi="Arial" w:cs="Arial"/>
          </w:rPr>
          <w:t xml:space="preserve"> č. 1</w:t>
        </w:r>
      </w:ins>
      <w:r w:rsidR="00E2147A" w:rsidRPr="00ED6435">
        <w:rPr>
          <w:rFonts w:ascii="Arial" w:hAnsi="Arial" w:cs="Arial"/>
        </w:rPr>
        <w:t>, určí osobu znalce Objednatel</w:t>
      </w:r>
      <w:ins w:id="419" w:author="Hejlová Veronika Bc. DiS." w:date="2025-05-16T11:11:00Z">
        <w:r w:rsidR="003A2661">
          <w:rPr>
            <w:rFonts w:ascii="Arial" w:hAnsi="Arial" w:cs="Arial"/>
          </w:rPr>
          <w:t xml:space="preserve"> č. 1</w:t>
        </w:r>
      </w:ins>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42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420"/>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421" w:name="_Ref50753902"/>
      <w:bookmarkStart w:id="422" w:name="_Ref450559147"/>
      <w:bookmarkStart w:id="423" w:name="_Ref469512616"/>
      <w:bookmarkStart w:id="424" w:name="_Ref64871784"/>
      <w:bookmarkStart w:id="42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421"/>
      <w:bookmarkEnd w:id="422"/>
      <w:bookmarkEnd w:id="423"/>
      <w:r w:rsidR="00E60FBC">
        <w:rPr>
          <w:rFonts w:ascii="Arial" w:hAnsi="Arial" w:cs="Arial"/>
          <w:szCs w:val="22"/>
        </w:rPr>
        <w:t>18.8</w:t>
      </w:r>
      <w:r w:rsidR="00A111D3" w:rsidRPr="00ED6435">
        <w:rPr>
          <w:rFonts w:ascii="Arial" w:hAnsi="Arial" w:cs="Arial"/>
          <w:szCs w:val="22"/>
        </w:rPr>
        <w:t>.</w:t>
      </w:r>
      <w:bookmarkEnd w:id="424"/>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425"/>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3A733A82"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ins w:id="426" w:author="Hejlová Veronika Bc. DiS." w:date="2025-05-16T11:11:00Z">
        <w:r w:rsidR="003A2661">
          <w:rPr>
            <w:rFonts w:ascii="Arial" w:hAnsi="Arial" w:cs="Arial"/>
            <w:szCs w:val="22"/>
          </w:rPr>
          <w:t xml:space="preserve"> č. 1</w:t>
        </w:r>
      </w:ins>
      <w:r w:rsidRPr="007D7C33">
        <w:rPr>
          <w:rFonts w:ascii="Arial" w:hAnsi="Arial" w:cs="Arial"/>
          <w:szCs w:val="22"/>
        </w:rPr>
        <w:t>.</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427" w:name="_Ref50585481"/>
      <w:r w:rsidRPr="007D7C33">
        <w:rPr>
          <w:rFonts w:ascii="Arial" w:hAnsi="Arial" w:cs="Arial"/>
          <w:szCs w:val="22"/>
        </w:rPr>
        <w:t>Závěrečná ustanovení</w:t>
      </w:r>
      <w:bookmarkEnd w:id="427"/>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428"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42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428"/>
      <w:bookmarkEnd w:id="429"/>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430" w:name="_Hlk57980945"/>
      <w:bookmarkStart w:id="431" w:name="_Ref378752179"/>
      <w:bookmarkStart w:id="432" w:name="_Toc289800496"/>
      <w:bookmarkStart w:id="433" w:name="_Toc312929184"/>
      <w:r w:rsidRPr="003C4299">
        <w:rPr>
          <w:rFonts w:ascii="Arial" w:eastAsia="Times New Roman" w:hAnsi="Arial" w:cs="Arial"/>
        </w:rPr>
        <w:lastRenderedPageBreak/>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430"/>
      <w:bookmarkEnd w:id="431"/>
      <w:bookmarkEnd w:id="432"/>
      <w:bookmarkEnd w:id="433"/>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43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434"/>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34053234"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ins w:id="435" w:author="Hejlová Veronika Bc. DiS." w:date="2025-05-16T11:11:00Z">
        <w:r w:rsidR="003A2661">
          <w:rPr>
            <w:rFonts w:ascii="Arial" w:hAnsi="Arial" w:cs="Arial"/>
          </w:rPr>
          <w:t xml:space="preserve"> č. 1</w:t>
        </w:r>
      </w:ins>
      <w:r w:rsidRPr="5784E4A4">
        <w:rPr>
          <w:rFonts w:ascii="Arial" w:hAnsi="Arial" w:cs="Arial"/>
        </w:rPr>
        <w:t>.</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436"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436"/>
    </w:p>
    <w:p w14:paraId="2821B107" w14:textId="7F6B841C" w:rsidR="00321220" w:rsidRPr="003C4299" w:rsidRDefault="00321220" w:rsidP="000B04EE">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0CE39996" w14:textId="77777777" w:rsidR="003A2661" w:rsidRPr="00ED6435" w:rsidRDefault="003A2661" w:rsidP="003A2661">
      <w:pPr>
        <w:tabs>
          <w:tab w:val="left" w:pos="567"/>
          <w:tab w:val="left" w:pos="5670"/>
        </w:tabs>
        <w:spacing w:after="0" w:line="240" w:lineRule="auto"/>
        <w:rPr>
          <w:ins w:id="437" w:author="Hejlová Veronika Bc. DiS." w:date="2025-05-16T11:11:00Z"/>
          <w:rFonts w:ascii="Arial" w:eastAsia="Times New Roman" w:hAnsi="Arial" w:cs="Arial"/>
          <w:b/>
        </w:rPr>
      </w:pPr>
      <w:ins w:id="438" w:author="Hejlová Veronika Bc. DiS." w:date="2025-05-16T11:11:00Z">
        <w:r w:rsidRPr="00ED6435">
          <w:rPr>
            <w:rFonts w:ascii="Arial" w:eastAsia="Times New Roman" w:hAnsi="Arial" w:cs="Arial"/>
            <w:b/>
          </w:rPr>
          <w:t xml:space="preserve">Česká republika </w:t>
        </w:r>
        <w:r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ins>
    </w:p>
    <w:p w14:paraId="1287D1E2" w14:textId="77777777" w:rsidR="003A2661" w:rsidRPr="00ED6435" w:rsidRDefault="003A2661" w:rsidP="003A2661">
      <w:pPr>
        <w:tabs>
          <w:tab w:val="left" w:pos="567"/>
          <w:tab w:val="left" w:pos="5670"/>
        </w:tabs>
        <w:spacing w:after="0" w:line="240" w:lineRule="auto"/>
        <w:rPr>
          <w:ins w:id="439" w:author="Hejlová Veronika Bc. DiS." w:date="2025-05-16T11:11:00Z"/>
          <w:rFonts w:ascii="Arial" w:eastAsia="Times New Roman" w:hAnsi="Arial" w:cs="Arial"/>
          <w:bCs/>
        </w:rPr>
      </w:pPr>
      <w:ins w:id="440" w:author="Hejlová Veronika Bc. DiS." w:date="2025-05-16T11:11:00Z">
        <w:r w:rsidRPr="00ED6435">
          <w:rPr>
            <w:rFonts w:ascii="Arial" w:eastAsia="Times New Roman" w:hAnsi="Arial" w:cs="Arial"/>
            <w:bCs/>
          </w:rPr>
          <w:t xml:space="preserve">Místo: </w:t>
        </w:r>
        <w:r>
          <w:rPr>
            <w:rFonts w:ascii="Arial" w:eastAsia="Times New Roman" w:hAnsi="Arial" w:cs="Arial"/>
            <w:bCs/>
          </w:rPr>
          <w:t>Pardubice</w:t>
        </w:r>
        <w:r w:rsidRPr="00ED6435">
          <w:rPr>
            <w:rFonts w:ascii="Arial" w:eastAsia="Times New Roman" w:hAnsi="Arial" w:cs="Arial"/>
            <w:bCs/>
          </w:rPr>
          <w:tab/>
        </w:r>
        <w:r w:rsidRPr="00ED6435">
          <w:rPr>
            <w:rFonts w:ascii="Arial" w:eastAsia="Times New Roman" w:hAnsi="Arial" w:cs="Arial"/>
            <w:bCs/>
          </w:rPr>
          <w:tab/>
          <w:t>Místo: …………</w:t>
        </w:r>
      </w:ins>
    </w:p>
    <w:p w14:paraId="7F8B7C07" w14:textId="77777777" w:rsidR="003A2661" w:rsidRPr="00ED6435" w:rsidRDefault="003A2661" w:rsidP="003A2661">
      <w:pPr>
        <w:tabs>
          <w:tab w:val="left" w:pos="567"/>
          <w:tab w:val="left" w:pos="5670"/>
        </w:tabs>
        <w:spacing w:after="0" w:line="240" w:lineRule="auto"/>
        <w:rPr>
          <w:ins w:id="441" w:author="Hejlová Veronika Bc. DiS." w:date="2025-05-16T11:11:00Z"/>
          <w:rFonts w:ascii="Arial" w:eastAsia="Times New Roman" w:hAnsi="Arial" w:cs="Arial"/>
          <w:bCs/>
        </w:rPr>
      </w:pPr>
      <w:ins w:id="442" w:author="Hejlová Veronika Bc. DiS." w:date="2025-05-16T11:11:00Z">
        <w:r w:rsidRPr="00ED6435">
          <w:rPr>
            <w:rFonts w:ascii="Arial" w:eastAsia="Times New Roman" w:hAnsi="Arial" w:cs="Arial"/>
            <w:bCs/>
          </w:rPr>
          <w:t xml:space="preserve">Datum: </w:t>
        </w:r>
        <w:r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Pr="0000219E">
          <w:rPr>
            <w:rFonts w:ascii="Arial" w:eastAsia="Times New Roman" w:hAnsi="Arial" w:cs="Arial"/>
            <w:bCs/>
            <w:i/>
            <w:iCs/>
          </w:rPr>
          <w:t>dle elektronického podpisu</w:t>
        </w:r>
      </w:ins>
    </w:p>
    <w:p w14:paraId="252209D6" w14:textId="77777777" w:rsidR="003A2661" w:rsidRPr="00ED6435" w:rsidRDefault="003A2661" w:rsidP="003A2661">
      <w:pPr>
        <w:tabs>
          <w:tab w:val="left" w:pos="567"/>
          <w:tab w:val="left" w:pos="5670"/>
        </w:tabs>
        <w:spacing w:after="0" w:line="240" w:lineRule="auto"/>
        <w:rPr>
          <w:ins w:id="443" w:author="Hejlová Veronika Bc. DiS." w:date="2025-05-16T11:11:00Z"/>
          <w:rFonts w:ascii="Arial" w:eastAsia="Times New Roman" w:hAnsi="Arial" w:cs="Arial"/>
          <w:bCs/>
        </w:rPr>
      </w:pPr>
    </w:p>
    <w:p w14:paraId="25E022CC" w14:textId="77777777" w:rsidR="003A2661" w:rsidRPr="00C51B88" w:rsidRDefault="003A2661" w:rsidP="003A2661">
      <w:pPr>
        <w:spacing w:after="0" w:line="240" w:lineRule="auto"/>
        <w:jc w:val="both"/>
        <w:rPr>
          <w:ins w:id="444" w:author="Hejlová Veronika Bc. DiS." w:date="2025-05-16T11:11:00Z"/>
          <w:rFonts w:ascii="Arial" w:hAnsi="Arial" w:cs="Arial"/>
          <w:b/>
        </w:rPr>
      </w:pPr>
      <w:ins w:id="445" w:author="Hejlová Veronika Bc. DiS." w:date="2025-05-16T11:11:00Z">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ins>
    </w:p>
    <w:p w14:paraId="22A3AD99" w14:textId="77777777" w:rsidR="003A2661" w:rsidRPr="00ED6435" w:rsidRDefault="003A2661" w:rsidP="003A2661">
      <w:pPr>
        <w:tabs>
          <w:tab w:val="left" w:pos="567"/>
          <w:tab w:val="left" w:pos="5670"/>
        </w:tabs>
        <w:spacing w:after="0" w:line="240" w:lineRule="auto"/>
        <w:rPr>
          <w:ins w:id="446" w:author="Hejlová Veronika Bc. DiS." w:date="2025-05-16T11:11:00Z"/>
          <w:rFonts w:ascii="Arial" w:eastAsia="Times New Roman" w:hAnsi="Arial" w:cs="Arial"/>
          <w:bCs/>
        </w:rPr>
      </w:pPr>
    </w:p>
    <w:p w14:paraId="7C4796FA" w14:textId="77777777" w:rsidR="003A2661" w:rsidRPr="00ED6435" w:rsidRDefault="003A2661" w:rsidP="003A2661">
      <w:pPr>
        <w:tabs>
          <w:tab w:val="left" w:pos="567"/>
          <w:tab w:val="left" w:pos="5670"/>
        </w:tabs>
        <w:spacing w:after="0" w:line="240" w:lineRule="auto"/>
        <w:rPr>
          <w:ins w:id="447" w:author="Hejlová Veronika Bc. DiS." w:date="2025-05-16T11:11:00Z"/>
          <w:rFonts w:ascii="Arial" w:eastAsia="Times New Roman" w:hAnsi="Arial" w:cs="Arial"/>
          <w:bCs/>
        </w:rPr>
      </w:pPr>
      <w:ins w:id="448" w:author="Hejlová Veronika Bc. DiS." w:date="2025-05-16T11:11:00Z">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ins>
    </w:p>
    <w:p w14:paraId="6177F133" w14:textId="77777777" w:rsidR="003A2661" w:rsidRPr="00ED6435" w:rsidRDefault="003A2661" w:rsidP="003A2661">
      <w:pPr>
        <w:tabs>
          <w:tab w:val="left" w:pos="567"/>
          <w:tab w:val="left" w:pos="5670"/>
        </w:tabs>
        <w:spacing w:after="0" w:line="240" w:lineRule="auto"/>
        <w:rPr>
          <w:ins w:id="449" w:author="Hejlová Veronika Bc. DiS." w:date="2025-05-16T11:11:00Z"/>
          <w:rFonts w:ascii="Arial" w:eastAsia="Times New Roman" w:hAnsi="Arial" w:cs="Arial"/>
          <w:bCs/>
        </w:rPr>
      </w:pPr>
      <w:ins w:id="450" w:author="Hejlová Veronika Bc. DiS." w:date="2025-05-16T11:11:00Z">
        <w:r w:rsidRPr="00ED6435">
          <w:rPr>
            <w:rFonts w:ascii="Arial" w:eastAsia="Times New Roman" w:hAnsi="Arial" w:cs="Arial"/>
            <w:bCs/>
          </w:rPr>
          <w:t xml:space="preserve">Jméno: </w:t>
        </w:r>
        <w:r>
          <w:rPr>
            <w:rFonts w:ascii="Arial" w:eastAsia="Times New Roman" w:hAnsi="Arial" w:cs="Arial"/>
            <w:bCs/>
          </w:rPr>
          <w:t>Ing. Miroslav Kučera</w:t>
        </w:r>
        <w:r w:rsidRPr="00ED6435">
          <w:rPr>
            <w:rFonts w:ascii="Arial" w:eastAsia="Times New Roman" w:hAnsi="Arial" w:cs="Arial"/>
            <w:bCs/>
          </w:rPr>
          <w:tab/>
        </w:r>
        <w:r w:rsidRPr="00ED6435">
          <w:rPr>
            <w:rFonts w:ascii="Arial" w:eastAsia="Times New Roman" w:hAnsi="Arial" w:cs="Arial"/>
            <w:bCs/>
          </w:rPr>
          <w:tab/>
          <w:t>Jméno: …………</w:t>
        </w:r>
      </w:ins>
    </w:p>
    <w:p w14:paraId="516D1F72" w14:textId="77777777" w:rsidR="003A2661" w:rsidRDefault="003A2661" w:rsidP="003A2661">
      <w:pPr>
        <w:tabs>
          <w:tab w:val="left" w:pos="567"/>
          <w:tab w:val="left" w:pos="5670"/>
        </w:tabs>
        <w:spacing w:after="0" w:line="240" w:lineRule="auto"/>
        <w:rPr>
          <w:ins w:id="451" w:author="Hejlová Veronika Bc. DiS." w:date="2025-05-16T11:11:00Z"/>
          <w:rFonts w:ascii="Arial" w:eastAsia="Times New Roman" w:hAnsi="Arial" w:cs="Arial"/>
          <w:bCs/>
        </w:rPr>
      </w:pPr>
      <w:ins w:id="452" w:author="Hejlová Veronika Bc. DiS." w:date="2025-05-16T11:11:00Z">
        <w:r w:rsidRPr="00ED6435">
          <w:rPr>
            <w:rFonts w:ascii="Arial" w:eastAsia="Times New Roman" w:hAnsi="Arial" w:cs="Arial"/>
            <w:bCs/>
          </w:rPr>
          <w:t xml:space="preserve">Funkce: </w:t>
        </w:r>
        <w:r>
          <w:rPr>
            <w:rFonts w:ascii="Arial" w:eastAsia="Times New Roman" w:hAnsi="Arial" w:cs="Arial"/>
            <w:bCs/>
          </w:rPr>
          <w:t>ředitel KPÚ pro Pardubický kraj</w:t>
        </w:r>
        <w:r w:rsidRPr="00ED6435">
          <w:rPr>
            <w:rFonts w:ascii="Arial" w:eastAsia="Times New Roman" w:hAnsi="Arial" w:cs="Arial"/>
            <w:bCs/>
          </w:rPr>
          <w:tab/>
        </w:r>
        <w:r w:rsidRPr="00ED6435">
          <w:rPr>
            <w:rFonts w:ascii="Arial" w:eastAsia="Times New Roman" w:hAnsi="Arial" w:cs="Arial"/>
            <w:bCs/>
          </w:rPr>
          <w:tab/>
          <w:t>Funkce: …………</w:t>
        </w:r>
      </w:ins>
    </w:p>
    <w:p w14:paraId="625C4429" w14:textId="77777777" w:rsidR="003A2661" w:rsidRPr="00ED6435" w:rsidRDefault="003A2661" w:rsidP="003A2661">
      <w:pPr>
        <w:tabs>
          <w:tab w:val="left" w:pos="567"/>
          <w:tab w:val="left" w:pos="5670"/>
        </w:tabs>
        <w:spacing w:after="0" w:line="240" w:lineRule="auto"/>
        <w:rPr>
          <w:ins w:id="453" w:author="Hejlová Veronika Bc. DiS." w:date="2025-05-16T11:11:00Z"/>
          <w:rFonts w:ascii="Arial" w:eastAsia="Times New Roman" w:hAnsi="Arial" w:cs="Arial"/>
          <w:bCs/>
        </w:rPr>
      </w:pPr>
      <w:ins w:id="454" w:author="Hejlová Veronika Bc. DiS." w:date="2025-05-16T11:11:00Z">
        <w:r>
          <w:rPr>
            <w:rFonts w:ascii="Arial" w:eastAsia="Times New Roman" w:hAnsi="Arial" w:cs="Arial"/>
            <w:bCs/>
          </w:rPr>
          <w:t>Státní pozemkový úřad</w:t>
        </w:r>
      </w:ins>
    </w:p>
    <w:p w14:paraId="08AFBA61" w14:textId="77777777" w:rsidR="003A2661" w:rsidRDefault="003A2661" w:rsidP="003A2661">
      <w:pPr>
        <w:spacing w:after="0" w:line="240" w:lineRule="auto"/>
        <w:jc w:val="center"/>
        <w:rPr>
          <w:ins w:id="455" w:author="Hejlová Veronika Bc. DiS." w:date="2025-05-16T11:11:00Z"/>
          <w:rFonts w:ascii="Arial" w:hAnsi="Arial" w:cs="Arial"/>
          <w:b/>
        </w:rPr>
      </w:pPr>
    </w:p>
    <w:p w14:paraId="588DDAC7" w14:textId="77777777" w:rsidR="003A2661" w:rsidRDefault="003A2661" w:rsidP="003A2661">
      <w:pPr>
        <w:spacing w:after="0" w:line="240" w:lineRule="auto"/>
        <w:jc w:val="center"/>
        <w:rPr>
          <w:ins w:id="456" w:author="Hejlová Veronika Bc. DiS." w:date="2025-05-16T11:11:00Z"/>
          <w:rFonts w:ascii="Arial" w:hAnsi="Arial" w:cs="Arial"/>
          <w:b/>
        </w:rPr>
      </w:pPr>
    </w:p>
    <w:p w14:paraId="550EDF54" w14:textId="77777777" w:rsidR="003A2661" w:rsidRDefault="003A2661" w:rsidP="003A2661">
      <w:pPr>
        <w:spacing w:after="0" w:line="240" w:lineRule="auto"/>
        <w:jc w:val="both"/>
        <w:rPr>
          <w:ins w:id="457" w:author="Hejlová Veronika Bc. DiS." w:date="2025-05-16T11:11:00Z"/>
          <w:rFonts w:ascii="Arial" w:hAnsi="Arial" w:cs="Arial"/>
          <w:b/>
        </w:rPr>
      </w:pPr>
    </w:p>
    <w:p w14:paraId="369A8DF5" w14:textId="77777777" w:rsidR="003A2661" w:rsidRPr="00ED6435" w:rsidRDefault="003A2661" w:rsidP="003A2661">
      <w:pPr>
        <w:tabs>
          <w:tab w:val="left" w:pos="567"/>
          <w:tab w:val="left" w:pos="5670"/>
        </w:tabs>
        <w:spacing w:after="0" w:line="240" w:lineRule="auto"/>
        <w:rPr>
          <w:ins w:id="458" w:author="Hejlová Veronika Bc. DiS." w:date="2025-05-16T11:11:00Z"/>
          <w:rFonts w:ascii="Arial" w:eastAsia="Times New Roman" w:hAnsi="Arial" w:cs="Arial"/>
          <w:b/>
        </w:rPr>
      </w:pPr>
      <w:ins w:id="459" w:author="Hejlová Veronika Bc. DiS." w:date="2025-05-16T11:11:00Z">
        <w:r>
          <w:rPr>
            <w:rFonts w:ascii="Arial" w:eastAsia="Times New Roman" w:hAnsi="Arial" w:cs="Arial"/>
            <w:b/>
          </w:rPr>
          <w:t>Ředitelství silnic a dálnic, s.p.</w:t>
        </w:r>
        <w:r w:rsidRPr="00ED6435">
          <w:rPr>
            <w:rFonts w:ascii="Arial" w:eastAsia="Times New Roman" w:hAnsi="Arial" w:cs="Arial"/>
            <w:b/>
          </w:rPr>
          <w:t xml:space="preserve"> </w:t>
        </w:r>
        <w:r w:rsidRPr="00ED6435">
          <w:rPr>
            <w:rFonts w:ascii="Arial" w:eastAsia="Times New Roman" w:hAnsi="Arial" w:cs="Arial"/>
            <w:b/>
          </w:rPr>
          <w:tab/>
        </w:r>
      </w:ins>
    </w:p>
    <w:p w14:paraId="6244ADD1" w14:textId="77777777" w:rsidR="003A2661" w:rsidRPr="00ED6435" w:rsidRDefault="003A2661" w:rsidP="003A2661">
      <w:pPr>
        <w:tabs>
          <w:tab w:val="left" w:pos="567"/>
          <w:tab w:val="left" w:pos="5670"/>
        </w:tabs>
        <w:spacing w:after="0" w:line="240" w:lineRule="auto"/>
        <w:rPr>
          <w:ins w:id="460" w:author="Hejlová Veronika Bc. DiS." w:date="2025-05-16T11:11:00Z"/>
          <w:rFonts w:ascii="Arial" w:eastAsia="Times New Roman" w:hAnsi="Arial" w:cs="Arial"/>
          <w:bCs/>
        </w:rPr>
      </w:pPr>
      <w:ins w:id="461" w:author="Hejlová Veronika Bc. DiS." w:date="2025-05-16T11:11:00Z">
        <w:r w:rsidRPr="00ED6435">
          <w:rPr>
            <w:rFonts w:ascii="Arial" w:eastAsia="Times New Roman" w:hAnsi="Arial" w:cs="Arial"/>
            <w:bCs/>
          </w:rPr>
          <w:t xml:space="preserve">Místo: </w:t>
        </w:r>
        <w:r>
          <w:rPr>
            <w:rFonts w:ascii="Arial" w:eastAsia="Times New Roman" w:hAnsi="Arial" w:cs="Arial"/>
            <w:bCs/>
          </w:rPr>
          <w:t>Pardubice</w:t>
        </w:r>
        <w:r w:rsidRPr="00ED6435">
          <w:rPr>
            <w:rFonts w:ascii="Arial" w:eastAsia="Times New Roman" w:hAnsi="Arial" w:cs="Arial"/>
            <w:bCs/>
          </w:rPr>
          <w:tab/>
        </w:r>
      </w:ins>
    </w:p>
    <w:p w14:paraId="7FCD2581" w14:textId="77777777" w:rsidR="003A2661" w:rsidRPr="00ED6435" w:rsidRDefault="003A2661" w:rsidP="003A2661">
      <w:pPr>
        <w:tabs>
          <w:tab w:val="left" w:pos="567"/>
          <w:tab w:val="left" w:pos="5670"/>
        </w:tabs>
        <w:spacing w:after="0" w:line="240" w:lineRule="auto"/>
        <w:rPr>
          <w:ins w:id="462" w:author="Hejlová Veronika Bc. DiS." w:date="2025-05-16T11:11:00Z"/>
          <w:rFonts w:ascii="Arial" w:eastAsia="Times New Roman" w:hAnsi="Arial" w:cs="Arial"/>
          <w:bCs/>
        </w:rPr>
      </w:pPr>
      <w:ins w:id="463" w:author="Hejlová Veronika Bc. DiS." w:date="2025-05-16T11:11:00Z">
        <w:r w:rsidRPr="00ED6435">
          <w:rPr>
            <w:rFonts w:ascii="Arial" w:eastAsia="Times New Roman" w:hAnsi="Arial" w:cs="Arial"/>
            <w:bCs/>
          </w:rPr>
          <w:t xml:space="preserve">Datum: </w:t>
        </w:r>
        <w:r w:rsidRPr="0000219E">
          <w:rPr>
            <w:rFonts w:ascii="Arial" w:eastAsia="Times New Roman" w:hAnsi="Arial" w:cs="Arial"/>
            <w:bCs/>
            <w:i/>
            <w:iCs/>
          </w:rPr>
          <w:t>dle elektronického podpisu</w:t>
        </w:r>
        <w:r w:rsidRPr="00ED6435">
          <w:rPr>
            <w:rFonts w:ascii="Arial" w:eastAsia="Times New Roman" w:hAnsi="Arial" w:cs="Arial"/>
            <w:bCs/>
          </w:rPr>
          <w:tab/>
        </w:r>
      </w:ins>
    </w:p>
    <w:p w14:paraId="7C24CC5B" w14:textId="77777777" w:rsidR="003A2661" w:rsidRPr="00ED6435" w:rsidRDefault="003A2661" w:rsidP="003A2661">
      <w:pPr>
        <w:tabs>
          <w:tab w:val="left" w:pos="567"/>
          <w:tab w:val="left" w:pos="5670"/>
        </w:tabs>
        <w:spacing w:after="0" w:line="240" w:lineRule="auto"/>
        <w:rPr>
          <w:ins w:id="464" w:author="Hejlová Veronika Bc. DiS." w:date="2025-05-16T11:11:00Z"/>
          <w:rFonts w:ascii="Arial" w:eastAsia="Times New Roman" w:hAnsi="Arial" w:cs="Arial"/>
          <w:bCs/>
        </w:rPr>
      </w:pPr>
    </w:p>
    <w:p w14:paraId="2AC0C110" w14:textId="77777777" w:rsidR="003A2661" w:rsidRPr="00C51B88" w:rsidRDefault="003A2661" w:rsidP="003A2661">
      <w:pPr>
        <w:spacing w:after="0" w:line="240" w:lineRule="auto"/>
        <w:jc w:val="both"/>
        <w:rPr>
          <w:ins w:id="465" w:author="Hejlová Veronika Bc. DiS." w:date="2025-05-16T11:11:00Z"/>
          <w:rFonts w:ascii="Arial" w:hAnsi="Arial" w:cs="Arial"/>
          <w:b/>
        </w:rPr>
      </w:pPr>
      <w:ins w:id="466" w:author="Hejlová Veronika Bc. DiS." w:date="2025-05-16T11:11:00Z">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ins>
    </w:p>
    <w:p w14:paraId="3FBB3BFC" w14:textId="77777777" w:rsidR="003A2661" w:rsidRPr="00ED6435" w:rsidRDefault="003A2661" w:rsidP="003A2661">
      <w:pPr>
        <w:tabs>
          <w:tab w:val="left" w:pos="567"/>
          <w:tab w:val="left" w:pos="5670"/>
        </w:tabs>
        <w:spacing w:after="0" w:line="240" w:lineRule="auto"/>
        <w:rPr>
          <w:ins w:id="467" w:author="Hejlová Veronika Bc. DiS." w:date="2025-05-16T11:11:00Z"/>
          <w:rFonts w:ascii="Arial" w:eastAsia="Times New Roman" w:hAnsi="Arial" w:cs="Arial"/>
          <w:bCs/>
        </w:rPr>
      </w:pPr>
    </w:p>
    <w:p w14:paraId="0CF8FCBB" w14:textId="77777777" w:rsidR="003A2661" w:rsidRPr="00ED6435" w:rsidRDefault="003A2661" w:rsidP="003A2661">
      <w:pPr>
        <w:tabs>
          <w:tab w:val="left" w:pos="567"/>
          <w:tab w:val="left" w:pos="5670"/>
        </w:tabs>
        <w:spacing w:after="0" w:line="240" w:lineRule="auto"/>
        <w:rPr>
          <w:ins w:id="468" w:author="Hejlová Veronika Bc. DiS." w:date="2025-05-16T11:11:00Z"/>
          <w:rFonts w:ascii="Arial" w:eastAsia="Times New Roman" w:hAnsi="Arial" w:cs="Arial"/>
          <w:bCs/>
        </w:rPr>
      </w:pPr>
      <w:ins w:id="469" w:author="Hejlová Veronika Bc. DiS." w:date="2025-05-16T11:11:00Z">
        <w:r w:rsidRPr="00ED6435">
          <w:rPr>
            <w:rFonts w:ascii="Arial" w:eastAsia="Times New Roman" w:hAnsi="Arial" w:cs="Arial"/>
            <w:bCs/>
          </w:rPr>
          <w:t xml:space="preserve">________________________________ </w:t>
        </w:r>
        <w:r w:rsidRPr="00ED6435">
          <w:rPr>
            <w:rFonts w:ascii="Arial" w:eastAsia="Times New Roman" w:hAnsi="Arial" w:cs="Arial"/>
            <w:bCs/>
          </w:rPr>
          <w:tab/>
        </w:r>
      </w:ins>
    </w:p>
    <w:p w14:paraId="47043EAA" w14:textId="77777777" w:rsidR="003A2661" w:rsidRPr="00ED6435" w:rsidRDefault="003A2661" w:rsidP="003A2661">
      <w:pPr>
        <w:tabs>
          <w:tab w:val="left" w:pos="567"/>
          <w:tab w:val="left" w:pos="5670"/>
        </w:tabs>
        <w:spacing w:after="0" w:line="240" w:lineRule="auto"/>
        <w:rPr>
          <w:ins w:id="470" w:author="Hejlová Veronika Bc. DiS." w:date="2025-05-16T11:11:00Z"/>
          <w:rFonts w:ascii="Arial" w:eastAsia="Times New Roman" w:hAnsi="Arial" w:cs="Arial"/>
          <w:bCs/>
        </w:rPr>
      </w:pPr>
      <w:ins w:id="471" w:author="Hejlová Veronika Bc. DiS." w:date="2025-05-16T11:11:00Z">
        <w:r w:rsidRPr="00ED6435">
          <w:rPr>
            <w:rFonts w:ascii="Arial" w:eastAsia="Times New Roman" w:hAnsi="Arial" w:cs="Arial"/>
            <w:bCs/>
          </w:rPr>
          <w:t xml:space="preserve">Jméno: </w:t>
        </w:r>
        <w:r>
          <w:rPr>
            <w:rFonts w:ascii="Arial" w:eastAsia="Times New Roman" w:hAnsi="Arial" w:cs="Arial"/>
            <w:bCs/>
          </w:rPr>
          <w:t>Ing. Bohumil Vebr</w:t>
        </w:r>
        <w:r w:rsidRPr="00ED6435">
          <w:rPr>
            <w:rFonts w:ascii="Arial" w:eastAsia="Times New Roman" w:hAnsi="Arial" w:cs="Arial"/>
            <w:bCs/>
          </w:rPr>
          <w:tab/>
        </w:r>
      </w:ins>
    </w:p>
    <w:p w14:paraId="08E4EA76" w14:textId="77777777" w:rsidR="003A2661" w:rsidRDefault="003A2661" w:rsidP="003A2661">
      <w:pPr>
        <w:tabs>
          <w:tab w:val="left" w:pos="567"/>
          <w:tab w:val="left" w:pos="5670"/>
        </w:tabs>
        <w:spacing w:after="0" w:line="240" w:lineRule="auto"/>
        <w:rPr>
          <w:ins w:id="472" w:author="Hejlová Veronika Bc. DiS." w:date="2025-05-16T11:11:00Z"/>
          <w:rFonts w:ascii="Arial" w:eastAsia="Times New Roman" w:hAnsi="Arial" w:cs="Arial"/>
          <w:bCs/>
        </w:rPr>
      </w:pPr>
      <w:ins w:id="473" w:author="Hejlová Veronika Bc. DiS." w:date="2025-05-16T11:11:00Z">
        <w:r w:rsidRPr="00ED6435">
          <w:rPr>
            <w:rFonts w:ascii="Arial" w:eastAsia="Times New Roman" w:hAnsi="Arial" w:cs="Arial"/>
            <w:bCs/>
          </w:rPr>
          <w:t xml:space="preserve">Funkce: </w:t>
        </w:r>
        <w:r>
          <w:rPr>
            <w:rFonts w:ascii="Arial" w:eastAsia="Times New Roman" w:hAnsi="Arial" w:cs="Arial"/>
            <w:bCs/>
          </w:rPr>
          <w:t>ředitel Správy Pardubice</w:t>
        </w:r>
        <w:r w:rsidRPr="00ED6435">
          <w:rPr>
            <w:rFonts w:ascii="Arial" w:eastAsia="Times New Roman" w:hAnsi="Arial" w:cs="Arial"/>
            <w:bCs/>
          </w:rPr>
          <w:tab/>
        </w:r>
      </w:ins>
    </w:p>
    <w:p w14:paraId="51035728" w14:textId="77777777" w:rsidR="003A2661" w:rsidRPr="00ED6435" w:rsidRDefault="003A2661" w:rsidP="003A2661">
      <w:pPr>
        <w:tabs>
          <w:tab w:val="left" w:pos="567"/>
          <w:tab w:val="left" w:pos="5670"/>
        </w:tabs>
        <w:spacing w:after="0" w:line="240" w:lineRule="auto"/>
        <w:rPr>
          <w:ins w:id="474" w:author="Hejlová Veronika Bc. DiS." w:date="2025-05-16T11:11:00Z"/>
          <w:rFonts w:ascii="Arial" w:hAnsi="Arial" w:cs="Arial"/>
        </w:rPr>
      </w:pPr>
    </w:p>
    <w:p w14:paraId="38593F3A" w14:textId="0814C3A4" w:rsidR="002B735B" w:rsidRPr="00ED6435" w:rsidDel="003A2661" w:rsidRDefault="002B735B" w:rsidP="00266847">
      <w:pPr>
        <w:tabs>
          <w:tab w:val="left" w:pos="567"/>
          <w:tab w:val="left" w:pos="5670"/>
        </w:tabs>
        <w:spacing w:before="120" w:after="120" w:line="240" w:lineRule="auto"/>
        <w:rPr>
          <w:del w:id="475" w:author="Hejlová Veronika Bc. DiS." w:date="2025-05-16T11:11:00Z"/>
          <w:rFonts w:ascii="Arial" w:eastAsia="Times New Roman" w:hAnsi="Arial" w:cs="Arial"/>
          <w:b/>
        </w:rPr>
      </w:pPr>
      <w:del w:id="476" w:author="Hejlová Veronika Bc. DiS." w:date="2025-05-16T11:11:00Z">
        <w:r w:rsidRPr="00ED6435" w:rsidDel="003A2661">
          <w:rPr>
            <w:rFonts w:ascii="Arial" w:eastAsia="Times New Roman" w:hAnsi="Arial" w:cs="Arial"/>
            <w:b/>
          </w:rPr>
          <w:delText xml:space="preserve">Česká republika </w:delText>
        </w:r>
        <w:r w:rsidR="00E400F4" w:rsidRPr="00ED6435" w:rsidDel="003A2661">
          <w:rPr>
            <w:rFonts w:ascii="Arial" w:hAnsi="Arial" w:cs="Arial"/>
            <w:b/>
            <w:bCs/>
          </w:rPr>
          <w:delText>–</w:delText>
        </w:r>
        <w:r w:rsidRPr="00ED6435" w:rsidDel="003A2661">
          <w:rPr>
            <w:rFonts w:ascii="Arial" w:eastAsia="Times New Roman" w:hAnsi="Arial" w:cs="Arial"/>
            <w:b/>
          </w:rPr>
          <w:delText xml:space="preserve"> Státní pozemkový úřad </w:delText>
        </w:r>
        <w:r w:rsidRPr="00ED6435" w:rsidDel="003A2661">
          <w:rPr>
            <w:rFonts w:ascii="Arial" w:eastAsia="Times New Roman" w:hAnsi="Arial" w:cs="Arial"/>
            <w:b/>
          </w:rPr>
          <w:tab/>
          <w:delText>[Obchodní firma Zhotovitele]</w:delText>
        </w:r>
      </w:del>
    </w:p>
    <w:p w14:paraId="52DB552F" w14:textId="26E404B9" w:rsidR="002B735B" w:rsidRPr="00ED6435" w:rsidDel="003A2661" w:rsidRDefault="002B735B" w:rsidP="00266847">
      <w:pPr>
        <w:tabs>
          <w:tab w:val="left" w:pos="567"/>
          <w:tab w:val="left" w:pos="5670"/>
        </w:tabs>
        <w:spacing w:before="120" w:after="120" w:line="240" w:lineRule="auto"/>
        <w:rPr>
          <w:del w:id="477" w:author="Hejlová Veronika Bc. DiS." w:date="2025-05-16T11:11:00Z"/>
          <w:rFonts w:ascii="Arial" w:eastAsia="Times New Roman" w:hAnsi="Arial" w:cs="Arial"/>
          <w:bCs/>
        </w:rPr>
      </w:pPr>
      <w:del w:id="478" w:author="Hejlová Veronika Bc. DiS." w:date="2025-05-16T11:11:00Z">
        <w:r w:rsidRPr="00ED6435" w:rsidDel="003A2661">
          <w:rPr>
            <w:rFonts w:ascii="Arial" w:eastAsia="Times New Roman" w:hAnsi="Arial" w:cs="Arial"/>
            <w:bCs/>
          </w:rPr>
          <w:delText>Místo: …………</w:delText>
        </w:r>
        <w:r w:rsidRPr="00ED6435" w:rsidDel="003A2661">
          <w:rPr>
            <w:rFonts w:ascii="Arial" w:eastAsia="Times New Roman" w:hAnsi="Arial" w:cs="Arial"/>
            <w:bCs/>
          </w:rPr>
          <w:tab/>
        </w:r>
        <w:r w:rsidRPr="00ED6435" w:rsidDel="003A2661">
          <w:rPr>
            <w:rFonts w:ascii="Arial" w:eastAsia="Times New Roman" w:hAnsi="Arial" w:cs="Arial"/>
            <w:bCs/>
          </w:rPr>
          <w:tab/>
          <w:delText>Místo: …………</w:delText>
        </w:r>
      </w:del>
    </w:p>
    <w:p w14:paraId="435FBFFE" w14:textId="3B7B7C7D" w:rsidR="002B735B" w:rsidRPr="00ED6435" w:rsidDel="003A2661" w:rsidRDefault="002B735B" w:rsidP="00266847">
      <w:pPr>
        <w:tabs>
          <w:tab w:val="left" w:pos="567"/>
          <w:tab w:val="left" w:pos="5670"/>
        </w:tabs>
        <w:spacing w:before="120" w:after="120" w:line="240" w:lineRule="auto"/>
        <w:rPr>
          <w:del w:id="479" w:author="Hejlová Veronika Bc. DiS." w:date="2025-05-16T11:11:00Z"/>
          <w:rFonts w:ascii="Arial" w:eastAsia="Times New Roman" w:hAnsi="Arial" w:cs="Arial"/>
          <w:bCs/>
        </w:rPr>
      </w:pPr>
      <w:del w:id="480" w:author="Hejlová Veronika Bc. DiS." w:date="2025-05-16T11:11:00Z">
        <w:r w:rsidRPr="00ED6435" w:rsidDel="003A2661">
          <w:rPr>
            <w:rFonts w:ascii="Arial" w:eastAsia="Times New Roman" w:hAnsi="Arial" w:cs="Arial"/>
            <w:bCs/>
          </w:rPr>
          <w:delText xml:space="preserve">Datum: </w:delText>
        </w:r>
        <w:r w:rsidR="00A94947" w:rsidRPr="0000219E" w:rsidDel="003A2661">
          <w:rPr>
            <w:rFonts w:ascii="Arial" w:eastAsia="Times New Roman" w:hAnsi="Arial" w:cs="Arial"/>
            <w:bCs/>
            <w:i/>
            <w:iCs/>
          </w:rPr>
          <w:delText>dle elektronického podpisu</w:delText>
        </w:r>
        <w:r w:rsidRPr="00ED6435" w:rsidDel="003A2661">
          <w:rPr>
            <w:rFonts w:ascii="Arial" w:eastAsia="Times New Roman" w:hAnsi="Arial" w:cs="Arial"/>
            <w:bCs/>
          </w:rPr>
          <w:tab/>
        </w:r>
        <w:r w:rsidRPr="00ED6435" w:rsidDel="003A2661">
          <w:rPr>
            <w:rFonts w:ascii="Arial" w:eastAsia="Times New Roman" w:hAnsi="Arial" w:cs="Arial"/>
            <w:bCs/>
          </w:rPr>
          <w:tab/>
        </w:r>
        <w:r w:rsidRPr="003D6D2B" w:rsidDel="003A2661">
          <w:rPr>
            <w:rFonts w:ascii="Arial" w:eastAsia="Times New Roman" w:hAnsi="Arial" w:cs="Arial"/>
            <w:bCs/>
          </w:rPr>
          <w:delText xml:space="preserve">Datum: </w:delText>
        </w:r>
        <w:r w:rsidR="0096185F" w:rsidRPr="0000219E" w:rsidDel="003A2661">
          <w:rPr>
            <w:rFonts w:ascii="Arial" w:eastAsia="Times New Roman" w:hAnsi="Arial" w:cs="Arial"/>
            <w:bCs/>
            <w:i/>
            <w:iCs/>
          </w:rPr>
          <w:delText>dle elektronického podpisu</w:delText>
        </w:r>
      </w:del>
    </w:p>
    <w:p w14:paraId="4B555DE5" w14:textId="0B63926B" w:rsidR="002B735B" w:rsidRPr="00ED6435" w:rsidDel="003A2661" w:rsidRDefault="002B735B" w:rsidP="00266847">
      <w:pPr>
        <w:tabs>
          <w:tab w:val="left" w:pos="567"/>
          <w:tab w:val="left" w:pos="5670"/>
        </w:tabs>
        <w:spacing w:before="120" w:after="120" w:line="240" w:lineRule="auto"/>
        <w:rPr>
          <w:del w:id="481" w:author="Hejlová Veronika Bc. DiS." w:date="2025-05-16T11:11:00Z"/>
          <w:rFonts w:ascii="Arial" w:eastAsia="Times New Roman" w:hAnsi="Arial" w:cs="Arial"/>
          <w:bCs/>
        </w:rPr>
      </w:pPr>
    </w:p>
    <w:p w14:paraId="65C17220" w14:textId="3FD359B4" w:rsidR="003D6D2B" w:rsidRPr="00C51B88" w:rsidDel="003A2661" w:rsidRDefault="003D6D2B" w:rsidP="00266847">
      <w:pPr>
        <w:spacing w:before="120" w:after="120" w:line="240" w:lineRule="auto"/>
        <w:jc w:val="both"/>
        <w:rPr>
          <w:del w:id="482" w:author="Hejlová Veronika Bc. DiS." w:date="2025-05-16T11:11:00Z"/>
          <w:rFonts w:ascii="Arial" w:hAnsi="Arial" w:cs="Arial"/>
          <w:b/>
        </w:rPr>
      </w:pPr>
      <w:del w:id="483" w:author="Hejlová Veronika Bc. DiS." w:date="2025-05-16T11:11:00Z">
        <w:r w:rsidRPr="00C51B88" w:rsidDel="003A2661">
          <w:rPr>
            <w:rStyle w:val="cf01"/>
            <w:rFonts w:ascii="Arial" w:hAnsi="Arial" w:cs="Arial"/>
            <w:sz w:val="22"/>
            <w:szCs w:val="22"/>
          </w:rPr>
          <w:delText>„elektronicky podepsáno“</w:delText>
        </w:r>
        <w:r w:rsidRPr="00C51B88" w:rsidDel="003A2661">
          <w:rPr>
            <w:rStyle w:val="cf01"/>
            <w:rFonts w:ascii="Arial" w:hAnsi="Arial" w:cs="Arial"/>
            <w:sz w:val="22"/>
            <w:szCs w:val="22"/>
          </w:rPr>
          <w:tab/>
        </w:r>
        <w:r w:rsidRPr="00C51B88" w:rsidDel="003A2661">
          <w:rPr>
            <w:rStyle w:val="cf01"/>
            <w:rFonts w:ascii="Arial" w:hAnsi="Arial" w:cs="Arial"/>
            <w:sz w:val="22"/>
            <w:szCs w:val="22"/>
          </w:rPr>
          <w:tab/>
        </w:r>
        <w:r w:rsidRPr="00C51B88" w:rsidDel="003A2661">
          <w:rPr>
            <w:rStyle w:val="cf01"/>
            <w:rFonts w:ascii="Arial" w:hAnsi="Arial" w:cs="Arial"/>
            <w:sz w:val="22"/>
            <w:szCs w:val="22"/>
          </w:rPr>
          <w:tab/>
        </w:r>
        <w:r w:rsidRPr="00C51B88" w:rsidDel="003A2661">
          <w:rPr>
            <w:rStyle w:val="cf01"/>
            <w:rFonts w:ascii="Arial" w:hAnsi="Arial" w:cs="Arial"/>
            <w:sz w:val="22"/>
            <w:szCs w:val="22"/>
          </w:rPr>
          <w:tab/>
        </w:r>
        <w:r w:rsidRPr="00C51B88" w:rsidDel="003A2661">
          <w:rPr>
            <w:rStyle w:val="cf01"/>
            <w:rFonts w:ascii="Arial" w:hAnsi="Arial" w:cs="Arial"/>
            <w:sz w:val="22"/>
            <w:szCs w:val="22"/>
          </w:rPr>
          <w:tab/>
        </w:r>
        <w:r w:rsidRPr="003D6D2B" w:rsidDel="003A2661">
          <w:rPr>
            <w:rStyle w:val="cf01"/>
            <w:rFonts w:ascii="Arial" w:hAnsi="Arial" w:cs="Arial"/>
            <w:sz w:val="22"/>
            <w:szCs w:val="22"/>
          </w:rPr>
          <w:delText>„elektronicky podepsáno“</w:delText>
        </w:r>
      </w:del>
    </w:p>
    <w:p w14:paraId="2500063D" w14:textId="2A2520E3" w:rsidR="002B735B" w:rsidRPr="00ED6435" w:rsidDel="003A2661" w:rsidRDefault="002B735B" w:rsidP="00266847">
      <w:pPr>
        <w:tabs>
          <w:tab w:val="left" w:pos="567"/>
          <w:tab w:val="left" w:pos="5670"/>
        </w:tabs>
        <w:spacing w:before="120" w:after="120" w:line="240" w:lineRule="auto"/>
        <w:rPr>
          <w:del w:id="484" w:author="Hejlová Veronika Bc. DiS." w:date="2025-05-16T11:11:00Z"/>
          <w:rFonts w:ascii="Arial" w:eastAsia="Times New Roman" w:hAnsi="Arial" w:cs="Arial"/>
          <w:bCs/>
        </w:rPr>
      </w:pPr>
    </w:p>
    <w:p w14:paraId="0CFC2928" w14:textId="6D6B7DC7" w:rsidR="002B735B" w:rsidRPr="00ED6435" w:rsidDel="003A2661" w:rsidRDefault="002B735B" w:rsidP="00266847">
      <w:pPr>
        <w:tabs>
          <w:tab w:val="left" w:pos="567"/>
          <w:tab w:val="left" w:pos="5670"/>
        </w:tabs>
        <w:spacing w:before="120" w:after="120" w:line="240" w:lineRule="auto"/>
        <w:rPr>
          <w:del w:id="485" w:author="Hejlová Veronika Bc. DiS." w:date="2025-05-16T11:11:00Z"/>
          <w:rFonts w:ascii="Arial" w:eastAsia="Times New Roman" w:hAnsi="Arial" w:cs="Arial"/>
          <w:bCs/>
        </w:rPr>
      </w:pPr>
    </w:p>
    <w:p w14:paraId="40C39296" w14:textId="4FC528EA" w:rsidR="002B735B" w:rsidRPr="00ED6435" w:rsidDel="003A2661" w:rsidRDefault="002B735B" w:rsidP="00266847">
      <w:pPr>
        <w:tabs>
          <w:tab w:val="left" w:pos="567"/>
          <w:tab w:val="left" w:pos="5670"/>
        </w:tabs>
        <w:spacing w:before="120" w:after="120" w:line="240" w:lineRule="auto"/>
        <w:rPr>
          <w:del w:id="486" w:author="Hejlová Veronika Bc. DiS." w:date="2025-05-16T11:11:00Z"/>
          <w:rFonts w:ascii="Arial" w:eastAsia="Times New Roman" w:hAnsi="Arial" w:cs="Arial"/>
          <w:bCs/>
        </w:rPr>
      </w:pPr>
    </w:p>
    <w:p w14:paraId="29DB6108" w14:textId="1F2A5194" w:rsidR="002B735B" w:rsidRPr="00ED6435" w:rsidDel="003A2661" w:rsidRDefault="002B735B" w:rsidP="00266847">
      <w:pPr>
        <w:tabs>
          <w:tab w:val="left" w:pos="567"/>
          <w:tab w:val="left" w:pos="5670"/>
        </w:tabs>
        <w:spacing w:before="120" w:after="120" w:line="240" w:lineRule="auto"/>
        <w:rPr>
          <w:del w:id="487" w:author="Hejlová Veronika Bc. DiS." w:date="2025-05-16T11:11:00Z"/>
          <w:rFonts w:ascii="Arial" w:eastAsia="Times New Roman" w:hAnsi="Arial" w:cs="Arial"/>
          <w:bCs/>
        </w:rPr>
      </w:pPr>
      <w:del w:id="488" w:author="Hejlová Veronika Bc. DiS." w:date="2025-05-16T11:11:00Z">
        <w:r w:rsidRPr="00ED6435" w:rsidDel="003A2661">
          <w:rPr>
            <w:rFonts w:ascii="Arial" w:eastAsia="Times New Roman" w:hAnsi="Arial" w:cs="Arial"/>
            <w:bCs/>
          </w:rPr>
          <w:delText xml:space="preserve">________________________________ </w:delText>
        </w:r>
        <w:r w:rsidRPr="00ED6435" w:rsidDel="003A2661">
          <w:rPr>
            <w:rFonts w:ascii="Arial" w:eastAsia="Times New Roman" w:hAnsi="Arial" w:cs="Arial"/>
            <w:bCs/>
          </w:rPr>
          <w:tab/>
          <w:delText>___________________________</w:delText>
        </w:r>
      </w:del>
    </w:p>
    <w:p w14:paraId="60262FE5" w14:textId="4A25A713" w:rsidR="002B735B" w:rsidRPr="00ED6435" w:rsidDel="003A2661" w:rsidRDefault="002B735B" w:rsidP="00266847">
      <w:pPr>
        <w:tabs>
          <w:tab w:val="left" w:pos="567"/>
          <w:tab w:val="left" w:pos="5670"/>
        </w:tabs>
        <w:spacing w:before="120" w:after="120" w:line="240" w:lineRule="auto"/>
        <w:rPr>
          <w:del w:id="489" w:author="Hejlová Veronika Bc. DiS." w:date="2025-05-16T11:11:00Z"/>
          <w:rFonts w:ascii="Arial" w:eastAsia="Times New Roman" w:hAnsi="Arial" w:cs="Arial"/>
          <w:bCs/>
        </w:rPr>
      </w:pPr>
      <w:del w:id="490" w:author="Hejlová Veronika Bc. DiS." w:date="2025-05-16T11:11:00Z">
        <w:r w:rsidRPr="00ED6435" w:rsidDel="003A2661">
          <w:rPr>
            <w:rFonts w:ascii="Arial" w:eastAsia="Times New Roman" w:hAnsi="Arial" w:cs="Arial"/>
            <w:bCs/>
          </w:rPr>
          <w:delText>Jméno: …………</w:delText>
        </w:r>
        <w:r w:rsidRPr="00ED6435" w:rsidDel="003A2661">
          <w:rPr>
            <w:rFonts w:ascii="Arial" w:eastAsia="Times New Roman" w:hAnsi="Arial" w:cs="Arial"/>
            <w:bCs/>
          </w:rPr>
          <w:tab/>
        </w:r>
        <w:r w:rsidRPr="00ED6435" w:rsidDel="003A2661">
          <w:rPr>
            <w:rFonts w:ascii="Arial" w:eastAsia="Times New Roman" w:hAnsi="Arial" w:cs="Arial"/>
            <w:bCs/>
          </w:rPr>
          <w:tab/>
          <w:delText>Jméno: …………</w:delText>
        </w:r>
      </w:del>
    </w:p>
    <w:p w14:paraId="340842AD" w14:textId="5FB4243F" w:rsidR="002B735B" w:rsidRPr="00ED6435" w:rsidDel="003A2661" w:rsidRDefault="002B735B" w:rsidP="00266847">
      <w:pPr>
        <w:tabs>
          <w:tab w:val="left" w:pos="567"/>
          <w:tab w:val="left" w:pos="5670"/>
        </w:tabs>
        <w:spacing w:before="120" w:after="120" w:line="240" w:lineRule="auto"/>
        <w:rPr>
          <w:del w:id="491" w:author="Hejlová Veronika Bc. DiS." w:date="2025-05-16T11:11:00Z"/>
          <w:rFonts w:ascii="Arial" w:eastAsia="Times New Roman" w:hAnsi="Arial" w:cs="Arial"/>
          <w:bCs/>
        </w:rPr>
      </w:pPr>
      <w:del w:id="492" w:author="Hejlová Veronika Bc. DiS." w:date="2025-05-16T11:11:00Z">
        <w:r w:rsidRPr="00ED6435" w:rsidDel="003A2661">
          <w:rPr>
            <w:rFonts w:ascii="Arial" w:eastAsia="Times New Roman" w:hAnsi="Arial" w:cs="Arial"/>
            <w:bCs/>
          </w:rPr>
          <w:delText>Funkce: …………</w:delText>
        </w:r>
        <w:r w:rsidRPr="00ED6435" w:rsidDel="003A2661">
          <w:rPr>
            <w:rFonts w:ascii="Arial" w:eastAsia="Times New Roman" w:hAnsi="Arial" w:cs="Arial"/>
            <w:bCs/>
          </w:rPr>
          <w:tab/>
        </w:r>
        <w:r w:rsidRPr="00ED6435" w:rsidDel="003A2661">
          <w:rPr>
            <w:rFonts w:ascii="Arial" w:eastAsia="Times New Roman" w:hAnsi="Arial" w:cs="Arial"/>
            <w:bCs/>
          </w:rPr>
          <w:tab/>
          <w:delText>Funkce: …………</w:delText>
        </w:r>
      </w:del>
    </w:p>
    <w:p w14:paraId="306B9D20" w14:textId="4480665B" w:rsidR="001231F2" w:rsidRPr="00ED6435" w:rsidDel="003A2661" w:rsidRDefault="00321220" w:rsidP="00266847">
      <w:pPr>
        <w:spacing w:before="120" w:after="120" w:line="240" w:lineRule="auto"/>
        <w:jc w:val="center"/>
        <w:rPr>
          <w:del w:id="493" w:author="Hejlová Veronika Bc. DiS." w:date="2025-05-16T11:11:00Z"/>
          <w:rFonts w:ascii="Arial" w:hAnsi="Arial" w:cs="Arial"/>
          <w:b/>
          <w:i/>
          <w:iCs/>
          <w:caps/>
        </w:rPr>
      </w:pPr>
      <w:del w:id="494" w:author="Hejlová Veronika Bc. DiS." w:date="2025-05-16T11:11:00Z">
        <w:r w:rsidRPr="00ED6435" w:rsidDel="003A2661">
          <w:rPr>
            <w:rFonts w:ascii="Arial" w:hAnsi="Arial" w:cs="Arial"/>
            <w:b/>
            <w:kern w:val="20"/>
            <w:u w:val="single"/>
          </w:rPr>
          <w:br w:type="page"/>
        </w:r>
      </w:del>
    </w:p>
    <w:p w14:paraId="73E66737" w14:textId="6677B040" w:rsidR="0048228C" w:rsidRPr="00ED6435" w:rsidDel="003A2661" w:rsidRDefault="0048228C" w:rsidP="00266847">
      <w:pPr>
        <w:spacing w:before="120" w:after="120"/>
        <w:rPr>
          <w:del w:id="495" w:author="Hejlová Veronika Bc. DiS." w:date="2025-05-16T11:11:00Z"/>
          <w:rFonts w:ascii="Arial" w:hAnsi="Arial" w:cs="Arial"/>
          <w:b/>
          <w:u w:val="single"/>
        </w:rPr>
      </w:pPr>
      <w:del w:id="496" w:author="Hejlová Veronika Bc. DiS." w:date="2025-05-16T11:11:00Z">
        <w:r w:rsidRPr="00ED6435" w:rsidDel="003A2661">
          <w:rPr>
            <w:rFonts w:ascii="Arial" w:hAnsi="Arial" w:cs="Arial"/>
            <w:b/>
            <w:u w:val="single"/>
          </w:rPr>
          <w:delText>DO</w:delText>
        </w:r>
        <w:r w:rsidR="003F2D51" w:rsidRPr="00ED6435" w:rsidDel="003A2661">
          <w:rPr>
            <w:rFonts w:ascii="Arial" w:hAnsi="Arial" w:cs="Arial"/>
            <w:b/>
            <w:u w:val="single"/>
          </w:rPr>
          <w:delText>PLNĚNÍ</w:delText>
        </w:r>
        <w:r w:rsidRPr="00ED6435" w:rsidDel="003A2661">
          <w:rPr>
            <w:rFonts w:ascii="Arial" w:hAnsi="Arial" w:cs="Arial"/>
            <w:b/>
            <w:u w:val="single"/>
          </w:rPr>
          <w:delText xml:space="preserve"> SMLOUV</w:delText>
        </w:r>
        <w:r w:rsidR="006A5E0F" w:rsidRPr="00ED6435" w:rsidDel="003A2661">
          <w:rPr>
            <w:rFonts w:ascii="Arial" w:hAnsi="Arial" w:cs="Arial"/>
            <w:b/>
            <w:u w:val="single"/>
          </w:rPr>
          <w:delText>Y</w:delText>
        </w:r>
        <w:r w:rsidRPr="00ED6435" w:rsidDel="003A2661">
          <w:rPr>
            <w:rFonts w:ascii="Arial" w:hAnsi="Arial" w:cs="Arial"/>
            <w:b/>
            <w:u w:val="single"/>
          </w:rPr>
          <w:delText xml:space="preserve"> č. 1</w:delText>
        </w:r>
      </w:del>
    </w:p>
    <w:p w14:paraId="27FF85AB" w14:textId="69E62A01" w:rsidR="00B3745E" w:rsidRPr="00ED6435" w:rsidDel="003A2661" w:rsidRDefault="00692FDC" w:rsidP="00266847">
      <w:pPr>
        <w:spacing w:before="120" w:after="120"/>
        <w:rPr>
          <w:del w:id="497" w:author="Hejlová Veronika Bc. DiS." w:date="2025-05-16T11:11:00Z"/>
          <w:rFonts w:ascii="Arial" w:hAnsi="Arial" w:cs="Arial"/>
          <w:u w:val="single"/>
        </w:rPr>
      </w:pPr>
      <w:del w:id="498" w:author="Hejlová Veronika Bc. DiS." w:date="2025-05-16T11:11:00Z">
        <w:r w:rsidRPr="00ED6435" w:rsidDel="003A2661">
          <w:rPr>
            <w:rFonts w:ascii="Arial" w:hAnsi="Arial" w:cs="Arial"/>
            <w:b/>
            <w:u w:val="single"/>
          </w:rPr>
          <w:delText>DOPLNĚNÍ DALŠÍHO OBJEDNATELE</w:delText>
        </w:r>
      </w:del>
    </w:p>
    <w:p w14:paraId="34CA018F" w14:textId="78B15EFA" w:rsidR="00623AB5" w:rsidRPr="00ED6435" w:rsidDel="003A2661" w:rsidRDefault="00623AB5" w:rsidP="00266847">
      <w:pPr>
        <w:spacing w:before="120" w:after="120" w:line="240" w:lineRule="auto"/>
        <w:jc w:val="both"/>
        <w:rPr>
          <w:del w:id="499" w:author="Hejlová Veronika Bc. DiS." w:date="2025-05-16T11:11:00Z"/>
          <w:rFonts w:ascii="Arial" w:hAnsi="Arial" w:cs="Arial"/>
          <w:b/>
        </w:rPr>
      </w:pPr>
      <w:del w:id="500" w:author="Hejlová Veronika Bc. DiS." w:date="2025-05-16T11:11:00Z">
        <w:r w:rsidRPr="00ED6435" w:rsidDel="003A2661">
          <w:rPr>
            <w:rFonts w:ascii="Arial" w:hAnsi="Arial" w:cs="Arial"/>
            <w:b/>
          </w:rPr>
          <w:delText xml:space="preserve">Pokud bude doplněn další </w:delText>
        </w:r>
        <w:r w:rsidR="00397924" w:rsidRPr="00ED6435" w:rsidDel="003A2661">
          <w:rPr>
            <w:rFonts w:ascii="Arial" w:hAnsi="Arial" w:cs="Arial"/>
            <w:b/>
          </w:rPr>
          <w:delText>O</w:delText>
        </w:r>
        <w:r w:rsidRPr="00ED6435" w:rsidDel="003A2661">
          <w:rPr>
            <w:rFonts w:ascii="Arial" w:hAnsi="Arial" w:cs="Arial"/>
            <w:b/>
          </w:rPr>
          <w:delText>bjednatel</w:delText>
        </w:r>
        <w:r w:rsidR="00A0473E" w:rsidRPr="00ED6435" w:rsidDel="003A2661">
          <w:rPr>
            <w:rFonts w:ascii="Arial" w:hAnsi="Arial" w:cs="Arial"/>
            <w:b/>
          </w:rPr>
          <w:delText xml:space="preserve"> (n</w:delText>
        </w:r>
        <w:r w:rsidRPr="00ED6435" w:rsidDel="003A2661">
          <w:rPr>
            <w:rFonts w:ascii="Arial" w:hAnsi="Arial" w:cs="Arial"/>
            <w:b/>
          </w:rPr>
          <w:delText>apř. ŘSD</w:delText>
        </w:r>
        <w:r w:rsidR="00A0473E" w:rsidRPr="00ED6435" w:rsidDel="003A2661">
          <w:rPr>
            <w:rFonts w:ascii="Arial" w:hAnsi="Arial" w:cs="Arial"/>
            <w:b/>
          </w:rPr>
          <w:delText>)</w:delText>
        </w:r>
        <w:r w:rsidRPr="00ED6435" w:rsidDel="003A2661">
          <w:rPr>
            <w:rFonts w:ascii="Arial" w:hAnsi="Arial" w:cs="Arial"/>
            <w:b/>
          </w:rPr>
          <w:delText>, budou v</w:delText>
        </w:r>
        <w:r w:rsidR="00397A36" w:rsidRPr="00ED6435" w:rsidDel="003A2661">
          <w:rPr>
            <w:rFonts w:ascii="Arial" w:hAnsi="Arial" w:cs="Arial"/>
            <w:b/>
          </w:rPr>
          <w:delText xml:space="preserve">e </w:delText>
        </w:r>
        <w:r w:rsidR="000F0212" w:rsidRPr="00ED6435" w:rsidDel="003A2661">
          <w:rPr>
            <w:rFonts w:ascii="Arial" w:hAnsi="Arial" w:cs="Arial"/>
            <w:b/>
          </w:rPr>
          <w:delText>S</w:delText>
        </w:r>
        <w:r w:rsidR="00397A36" w:rsidRPr="00ED6435" w:rsidDel="003A2661">
          <w:rPr>
            <w:rFonts w:ascii="Arial" w:hAnsi="Arial" w:cs="Arial"/>
            <w:b/>
          </w:rPr>
          <w:delText xml:space="preserve">mlouvě </w:delText>
        </w:r>
        <w:r w:rsidRPr="00ED6435" w:rsidDel="003A2661">
          <w:rPr>
            <w:rFonts w:ascii="Arial" w:hAnsi="Arial" w:cs="Arial"/>
            <w:b/>
          </w:rPr>
          <w:delText xml:space="preserve">provedeny </w:delText>
        </w:r>
        <w:r w:rsidR="00A0473E" w:rsidRPr="00ED6435" w:rsidDel="003A2661">
          <w:rPr>
            <w:rFonts w:ascii="Arial" w:hAnsi="Arial" w:cs="Arial"/>
            <w:b/>
          </w:rPr>
          <w:delText>následující</w:delText>
        </w:r>
        <w:r w:rsidRPr="00ED6435" w:rsidDel="003A2661">
          <w:rPr>
            <w:rFonts w:ascii="Arial" w:hAnsi="Arial" w:cs="Arial"/>
            <w:b/>
          </w:rPr>
          <w:delText xml:space="preserve"> úpravy:</w:delText>
        </w:r>
      </w:del>
    </w:p>
    <w:p w14:paraId="44AA9F2B" w14:textId="0A14C2C8" w:rsidR="00623AB5" w:rsidRPr="00ED6435" w:rsidDel="003A2661" w:rsidRDefault="00623AB5" w:rsidP="00266847">
      <w:pPr>
        <w:numPr>
          <w:ilvl w:val="0"/>
          <w:numId w:val="1"/>
        </w:numPr>
        <w:spacing w:before="120" w:after="120" w:line="240" w:lineRule="auto"/>
        <w:ind w:hanging="644"/>
        <w:jc w:val="both"/>
        <w:rPr>
          <w:del w:id="501" w:author="Hejlová Veronika Bc. DiS." w:date="2025-05-16T11:11:00Z"/>
          <w:rFonts w:ascii="Arial" w:hAnsi="Arial" w:cs="Arial"/>
        </w:rPr>
      </w:pPr>
      <w:del w:id="502" w:author="Hejlová Veronika Bc. DiS." w:date="2025-05-16T11:11:00Z">
        <w:r w:rsidRPr="00ED6435" w:rsidDel="003A2661">
          <w:rPr>
            <w:rFonts w:ascii="Arial" w:hAnsi="Arial" w:cs="Arial"/>
          </w:rPr>
          <w:delText xml:space="preserve">Upravit gramaticky v celém textu </w:delText>
        </w:r>
        <w:r w:rsidR="00187918" w:rsidRPr="00ED6435" w:rsidDel="003A2661">
          <w:rPr>
            <w:rFonts w:ascii="Arial" w:hAnsi="Arial" w:cs="Arial"/>
          </w:rPr>
          <w:delText>S</w:delText>
        </w:r>
        <w:r w:rsidR="00397A36" w:rsidRPr="00ED6435" w:rsidDel="003A2661">
          <w:rPr>
            <w:rFonts w:ascii="Arial" w:hAnsi="Arial" w:cs="Arial"/>
          </w:rPr>
          <w:delText>mlouvy</w:delText>
        </w:r>
        <w:r w:rsidRPr="00ED6435" w:rsidDel="003A2661">
          <w:rPr>
            <w:rFonts w:ascii="Arial" w:hAnsi="Arial" w:cs="Arial"/>
          </w:rPr>
          <w:delText xml:space="preserve"> </w:delText>
        </w:r>
        <w:r w:rsidR="000F0212" w:rsidRPr="00ED6435" w:rsidDel="003A2661">
          <w:rPr>
            <w:rFonts w:ascii="Arial" w:hAnsi="Arial" w:cs="Arial"/>
          </w:rPr>
          <w:delText>O</w:delText>
        </w:r>
        <w:r w:rsidRPr="00ED6435" w:rsidDel="003A2661">
          <w:rPr>
            <w:rFonts w:ascii="Arial" w:hAnsi="Arial" w:cs="Arial"/>
          </w:rPr>
          <w:delText xml:space="preserve">bjednatel č. 1, č. 2 a upřesnit, jaké úkony se </w:delText>
        </w:r>
        <w:r w:rsidR="00A0473E" w:rsidRPr="00ED6435" w:rsidDel="003A2661">
          <w:rPr>
            <w:rFonts w:ascii="Arial" w:hAnsi="Arial" w:cs="Arial"/>
          </w:rPr>
          <w:delText>jich</w:delText>
        </w:r>
        <w:r w:rsidRPr="00ED6435" w:rsidDel="003A2661">
          <w:rPr>
            <w:rFonts w:ascii="Arial" w:hAnsi="Arial" w:cs="Arial"/>
          </w:rPr>
          <w:delText xml:space="preserve"> týkají.</w:delText>
        </w:r>
      </w:del>
    </w:p>
    <w:p w14:paraId="60A914C1" w14:textId="796DA519" w:rsidR="00A0473E" w:rsidRPr="003F3FB6" w:rsidDel="003A2661" w:rsidRDefault="00623AB5" w:rsidP="00266847">
      <w:pPr>
        <w:numPr>
          <w:ilvl w:val="0"/>
          <w:numId w:val="1"/>
        </w:numPr>
        <w:spacing w:before="120" w:after="120" w:line="240" w:lineRule="auto"/>
        <w:ind w:hanging="644"/>
        <w:jc w:val="both"/>
        <w:rPr>
          <w:del w:id="503" w:author="Hejlová Veronika Bc. DiS." w:date="2025-05-16T11:11:00Z"/>
          <w:rFonts w:ascii="Arial" w:hAnsi="Arial" w:cs="Arial"/>
        </w:rPr>
      </w:pPr>
      <w:del w:id="504" w:author="Hejlová Veronika Bc. DiS." w:date="2025-05-16T11:11:00Z">
        <w:r w:rsidRPr="003F3FB6" w:rsidDel="003A2661">
          <w:rPr>
            <w:rFonts w:ascii="Arial" w:hAnsi="Arial" w:cs="Arial"/>
          </w:rPr>
          <w:delText xml:space="preserve">V </w:delText>
        </w:r>
        <w:r w:rsidR="00C8391D" w:rsidRPr="003F3FB6" w:rsidDel="003A2661">
          <w:rPr>
            <w:rFonts w:ascii="Arial" w:hAnsi="Arial" w:cs="Arial"/>
          </w:rPr>
          <w:delText>Preambuli doplnit nov</w:delText>
        </w:r>
        <w:r w:rsidR="009908AC" w:rsidRPr="003F3FB6" w:rsidDel="003A2661">
          <w:rPr>
            <w:rFonts w:ascii="Arial" w:hAnsi="Arial" w:cs="Arial"/>
          </w:rPr>
          <w:delText>é</w:delText>
        </w:r>
        <w:r w:rsidR="00C8391D" w:rsidRPr="003F3FB6" w:rsidDel="003A2661">
          <w:rPr>
            <w:rFonts w:ascii="Arial" w:hAnsi="Arial" w:cs="Arial"/>
          </w:rPr>
          <w:delText xml:space="preserve"> </w:delText>
        </w:r>
        <w:r w:rsidR="009908AC" w:rsidRPr="003F3FB6" w:rsidDel="003A2661">
          <w:rPr>
            <w:rFonts w:ascii="Arial" w:hAnsi="Arial" w:cs="Arial"/>
          </w:rPr>
          <w:delText xml:space="preserve">písm. </w:delText>
        </w:r>
        <w:r w:rsidR="00C8391D" w:rsidRPr="003F3FB6" w:rsidDel="003A2661">
          <w:rPr>
            <w:rFonts w:ascii="Arial" w:hAnsi="Arial" w:cs="Arial"/>
          </w:rPr>
          <w:delText>(</w:delText>
        </w:r>
        <w:r w:rsidR="009908AC" w:rsidRPr="003F3FB6" w:rsidDel="003A2661">
          <w:rPr>
            <w:rFonts w:ascii="Arial" w:hAnsi="Arial" w:cs="Arial"/>
          </w:rPr>
          <w:delText>E</w:delText>
        </w:r>
        <w:r w:rsidR="00C8391D" w:rsidRPr="003F3FB6" w:rsidDel="003A2661">
          <w:rPr>
            <w:rFonts w:ascii="Arial" w:hAnsi="Arial" w:cs="Arial"/>
          </w:rPr>
          <w:delText>)</w:delText>
        </w:r>
        <w:r w:rsidRPr="003F3FB6" w:rsidDel="003A2661">
          <w:rPr>
            <w:rFonts w:ascii="Arial" w:hAnsi="Arial" w:cs="Arial"/>
          </w:rPr>
          <w:delText xml:space="preserve"> </w:delText>
        </w:r>
        <w:r w:rsidR="00C8391D" w:rsidRPr="003F3FB6" w:rsidDel="003A2661">
          <w:rPr>
            <w:rFonts w:ascii="Arial" w:hAnsi="Arial" w:cs="Arial"/>
          </w:rPr>
          <w:delText xml:space="preserve">a </w:delText>
        </w:r>
        <w:r w:rsidRPr="003F3FB6" w:rsidDel="003A2661">
          <w:rPr>
            <w:rFonts w:ascii="Arial" w:hAnsi="Arial" w:cs="Arial"/>
          </w:rPr>
          <w:delText>doplnit text:</w:delText>
        </w:r>
        <w:r w:rsidRPr="003F3FB6" w:rsidDel="003A2661">
          <w:rPr>
            <w:rFonts w:ascii="Arial" w:hAnsi="Arial" w:cs="Arial"/>
            <w:b/>
          </w:rPr>
          <w:delText xml:space="preserve"> </w:delText>
        </w:r>
      </w:del>
    </w:p>
    <w:p w14:paraId="518E0BAD" w14:textId="098CCDDA" w:rsidR="00623AB5" w:rsidRPr="00ED6435" w:rsidDel="003A2661" w:rsidRDefault="00623AB5" w:rsidP="00266847">
      <w:pPr>
        <w:pStyle w:val="Odstavecseseznamem"/>
        <w:numPr>
          <w:ilvl w:val="0"/>
          <w:numId w:val="17"/>
        </w:numPr>
        <w:spacing w:before="120" w:after="120" w:line="240" w:lineRule="auto"/>
        <w:ind w:left="1417" w:hanging="357"/>
        <w:contextualSpacing w:val="0"/>
        <w:jc w:val="both"/>
        <w:rPr>
          <w:del w:id="505" w:author="Hejlová Veronika Bc. DiS." w:date="2025-05-16T11:11:00Z"/>
          <w:rFonts w:ascii="Arial" w:hAnsi="Arial" w:cs="Arial"/>
        </w:rPr>
      </w:pPr>
      <w:del w:id="506" w:author="Hejlová Veronika Bc. DiS." w:date="2025-05-16T11:11:00Z">
        <w:r w:rsidRPr="00ED6435" w:rsidDel="003A2661">
          <w:rPr>
            <w:rFonts w:ascii="Arial" w:hAnsi="Arial" w:cs="Arial"/>
          </w:rPr>
          <w:delText xml:space="preserve">Pokud v dalších ustanoveních </w:delText>
        </w:r>
        <w:r w:rsidR="000F0212" w:rsidRPr="00ED6435" w:rsidDel="003A2661">
          <w:rPr>
            <w:rFonts w:ascii="Arial" w:hAnsi="Arial" w:cs="Arial"/>
          </w:rPr>
          <w:delText>S</w:delText>
        </w:r>
        <w:r w:rsidRPr="00ED6435" w:rsidDel="003A2661">
          <w:rPr>
            <w:rFonts w:ascii="Arial" w:hAnsi="Arial" w:cs="Arial"/>
          </w:rPr>
          <w:delText xml:space="preserve">mlouvy není výslovně specifikován konkrétně </w:delText>
        </w:r>
        <w:r w:rsidR="000F0212" w:rsidRPr="00ED6435" w:rsidDel="003A2661">
          <w:rPr>
            <w:rFonts w:ascii="Arial" w:hAnsi="Arial" w:cs="Arial"/>
          </w:rPr>
          <w:delText>O</w:delText>
        </w:r>
        <w:r w:rsidRPr="00ED6435" w:rsidDel="003A2661">
          <w:rPr>
            <w:rFonts w:ascii="Arial" w:hAnsi="Arial" w:cs="Arial"/>
          </w:rPr>
          <w:delText xml:space="preserve">bjednatel č. 1 nebo </w:delText>
        </w:r>
        <w:r w:rsidR="000F0212" w:rsidRPr="00ED6435" w:rsidDel="003A2661">
          <w:rPr>
            <w:rFonts w:ascii="Arial" w:hAnsi="Arial" w:cs="Arial"/>
          </w:rPr>
          <w:delText>O</w:delText>
        </w:r>
        <w:r w:rsidRPr="00ED6435" w:rsidDel="003A2661">
          <w:rPr>
            <w:rFonts w:ascii="Arial" w:hAnsi="Arial" w:cs="Arial"/>
          </w:rPr>
          <w:delText>bjednatel č. 2, má se zato, že pojem „</w:delText>
        </w:r>
        <w:r w:rsidR="000F0212" w:rsidRPr="00ED6435" w:rsidDel="003A2661">
          <w:rPr>
            <w:rFonts w:ascii="Arial" w:hAnsi="Arial" w:cs="Arial"/>
          </w:rPr>
          <w:delText>O</w:delText>
        </w:r>
        <w:r w:rsidRPr="00ED6435" w:rsidDel="003A2661">
          <w:rPr>
            <w:rFonts w:ascii="Arial" w:hAnsi="Arial" w:cs="Arial"/>
          </w:rPr>
          <w:delText xml:space="preserve">bjednatel“ zahrnuje souhrnně oba </w:delText>
        </w:r>
        <w:r w:rsidR="000F0212" w:rsidRPr="00ED6435" w:rsidDel="003A2661">
          <w:rPr>
            <w:rFonts w:ascii="Arial" w:hAnsi="Arial" w:cs="Arial"/>
          </w:rPr>
          <w:delText>O</w:delText>
        </w:r>
        <w:r w:rsidRPr="00ED6435" w:rsidDel="003A2661">
          <w:rPr>
            <w:rFonts w:ascii="Arial" w:hAnsi="Arial" w:cs="Arial"/>
          </w:rPr>
          <w:delText>bjednatele.</w:delText>
        </w:r>
      </w:del>
    </w:p>
    <w:p w14:paraId="5162C456" w14:textId="3E7A2E4B" w:rsidR="00623AB5" w:rsidRPr="00ED6435" w:rsidDel="003A2661" w:rsidRDefault="00623AB5" w:rsidP="00266847">
      <w:pPr>
        <w:numPr>
          <w:ilvl w:val="0"/>
          <w:numId w:val="1"/>
        </w:numPr>
        <w:spacing w:before="120" w:after="120" w:line="240" w:lineRule="auto"/>
        <w:ind w:hanging="644"/>
        <w:jc w:val="both"/>
        <w:rPr>
          <w:del w:id="507" w:author="Hejlová Veronika Bc. DiS." w:date="2025-05-16T11:11:00Z"/>
          <w:rFonts w:ascii="Arial" w:hAnsi="Arial" w:cs="Arial"/>
        </w:rPr>
      </w:pPr>
      <w:del w:id="508" w:author="Hejlová Veronika Bc. DiS." w:date="2025-05-16T11:11:00Z">
        <w:r w:rsidRPr="00ED6435" w:rsidDel="003A2661">
          <w:rPr>
            <w:rFonts w:ascii="Arial" w:hAnsi="Arial" w:cs="Arial"/>
          </w:rPr>
          <w:delText xml:space="preserve">Upravit </w:delText>
        </w:r>
        <w:r w:rsidR="00C8391D" w:rsidRPr="00ED6435" w:rsidDel="003A2661">
          <w:rPr>
            <w:rFonts w:ascii="Arial" w:hAnsi="Arial" w:cs="Arial"/>
            <w:bCs/>
          </w:rPr>
          <w:delText>čl</w:delText>
        </w:r>
        <w:r w:rsidR="007C7EDA" w:rsidRPr="00ED6435" w:rsidDel="003A2661">
          <w:rPr>
            <w:rFonts w:ascii="Arial" w:hAnsi="Arial" w:cs="Arial"/>
            <w:bCs/>
          </w:rPr>
          <w:delText>ánek</w:delText>
        </w:r>
        <w:r w:rsidR="00602CF3" w:rsidRPr="00C30BC5" w:rsidDel="003A2661">
          <w:rPr>
            <w:rFonts w:ascii="Arial" w:hAnsi="Arial"/>
          </w:rPr>
          <w:delText xml:space="preserve"> </w:delText>
        </w:r>
        <w:r w:rsidR="00602CF3" w:rsidRPr="00602CF3" w:rsidDel="003A2661">
          <w:rPr>
            <w:rFonts w:ascii="Arial" w:hAnsi="Arial" w:cs="Arial"/>
            <w:b/>
          </w:rPr>
          <w:delText>4</w:delText>
        </w:r>
        <w:r w:rsidR="007C7EDA" w:rsidRPr="00602CF3" w:rsidDel="003A2661">
          <w:rPr>
            <w:rFonts w:ascii="Arial" w:hAnsi="Arial" w:cs="Arial"/>
            <w:b/>
          </w:rPr>
          <w:delText>.</w:delText>
        </w:r>
        <w:r w:rsidR="000F0212" w:rsidRPr="00ED6435" w:rsidDel="003A2661">
          <w:rPr>
            <w:rFonts w:ascii="Arial" w:hAnsi="Arial" w:cs="Arial"/>
            <w:b/>
          </w:rPr>
          <w:delText xml:space="preserve"> </w:delText>
        </w:r>
        <w:r w:rsidR="00D14C28" w:rsidRPr="00ED6435" w:rsidDel="003A2661">
          <w:rPr>
            <w:rFonts w:ascii="Arial" w:hAnsi="Arial" w:cs="Arial"/>
            <w:b/>
          </w:rPr>
          <w:delText>PLATEBNÍ A FAKTURAČNÍ PODMÍNKY</w:delText>
        </w:r>
        <w:r w:rsidRPr="00ED6435" w:rsidDel="003A2661">
          <w:rPr>
            <w:rFonts w:ascii="Arial" w:hAnsi="Arial" w:cs="Arial"/>
          </w:rPr>
          <w:delText>:</w:delText>
        </w:r>
      </w:del>
    </w:p>
    <w:p w14:paraId="551304F0" w14:textId="70B20BED" w:rsidR="00623AB5" w:rsidRPr="00ED6435" w:rsidDel="003A2661" w:rsidRDefault="00623AB5" w:rsidP="00266847">
      <w:pPr>
        <w:pStyle w:val="Odstavecseseznamem"/>
        <w:numPr>
          <w:ilvl w:val="0"/>
          <w:numId w:val="17"/>
        </w:numPr>
        <w:spacing w:before="120" w:after="120" w:line="240" w:lineRule="auto"/>
        <w:ind w:left="1418"/>
        <w:jc w:val="both"/>
        <w:rPr>
          <w:del w:id="509" w:author="Hejlová Veronika Bc. DiS." w:date="2025-05-16T11:11:00Z"/>
          <w:rFonts w:ascii="Arial" w:hAnsi="Arial" w:cs="Arial"/>
        </w:rPr>
      </w:pPr>
      <w:del w:id="510" w:author="Hejlová Veronika Bc. DiS." w:date="2025-05-16T11:11:00Z">
        <w:r w:rsidRPr="00ED6435" w:rsidDel="003A2661">
          <w:rPr>
            <w:rFonts w:ascii="Arial" w:hAnsi="Arial" w:cs="Arial"/>
          </w:rPr>
          <w:delText xml:space="preserve">Cena </w:delText>
        </w:r>
        <w:r w:rsidR="001B743C" w:rsidRPr="00ED6435" w:rsidDel="003A2661">
          <w:rPr>
            <w:rFonts w:ascii="Arial" w:hAnsi="Arial" w:cs="Arial"/>
          </w:rPr>
          <w:delText>D</w:delText>
        </w:r>
        <w:r w:rsidRPr="00ED6435" w:rsidDel="003A2661">
          <w:rPr>
            <w:rFonts w:ascii="Arial" w:hAnsi="Arial" w:cs="Arial"/>
          </w:rPr>
          <w:delText xml:space="preserve">íla bude hrazena </w:delText>
        </w:r>
        <w:r w:rsidR="000F0212" w:rsidRPr="00ED6435" w:rsidDel="003A2661">
          <w:rPr>
            <w:rFonts w:ascii="Arial" w:hAnsi="Arial" w:cs="Arial"/>
          </w:rPr>
          <w:delText>O</w:delText>
        </w:r>
        <w:r w:rsidRPr="00ED6435" w:rsidDel="003A2661">
          <w:rPr>
            <w:rFonts w:ascii="Arial" w:hAnsi="Arial" w:cs="Arial"/>
          </w:rPr>
          <w:delText>bjednatelem takto:</w:delText>
        </w:r>
      </w:del>
    </w:p>
    <w:p w14:paraId="55B14207" w14:textId="58A4CEB8" w:rsidR="00623AB5" w:rsidRPr="00ED6435" w:rsidDel="003A2661" w:rsidRDefault="00623AB5" w:rsidP="00266847">
      <w:pPr>
        <w:spacing w:before="120" w:after="120" w:line="240" w:lineRule="auto"/>
        <w:ind w:left="1418"/>
        <w:jc w:val="both"/>
        <w:rPr>
          <w:del w:id="511" w:author="Hejlová Veronika Bc. DiS." w:date="2025-05-16T11:11:00Z"/>
          <w:rFonts w:ascii="Arial" w:hAnsi="Arial" w:cs="Arial"/>
        </w:rPr>
      </w:pPr>
      <w:del w:id="512" w:author="Hejlová Veronika Bc. DiS." w:date="2025-05-16T11:11:00Z">
        <w:r w:rsidRPr="00ED6435" w:rsidDel="003A2661">
          <w:rPr>
            <w:rFonts w:ascii="Arial" w:hAnsi="Arial" w:cs="Arial"/>
            <w:b/>
          </w:rPr>
          <w:delText>Objednatel č. 1</w:delText>
        </w:r>
        <w:r w:rsidRPr="00ED6435" w:rsidDel="003A2661">
          <w:rPr>
            <w:rFonts w:ascii="Arial" w:hAnsi="Arial" w:cs="Arial"/>
          </w:rPr>
          <w:delText xml:space="preserve"> ve výši </w:delText>
        </w:r>
        <w:r w:rsidR="00B3745E" w:rsidRPr="00ED6435" w:rsidDel="003A2661">
          <w:rPr>
            <w:rFonts w:ascii="Arial" w:hAnsi="Arial" w:cs="Arial"/>
          </w:rPr>
          <w:delText>..........</w:delText>
        </w:r>
        <w:r w:rsidRPr="00ED6435" w:rsidDel="003A2661">
          <w:rPr>
            <w:rFonts w:ascii="Arial" w:hAnsi="Arial" w:cs="Arial"/>
            <w:b/>
          </w:rPr>
          <w:delText xml:space="preserve"> %</w:delText>
        </w:r>
      </w:del>
    </w:p>
    <w:p w14:paraId="0C3EF464" w14:textId="4D98AFB1" w:rsidR="00623AB5" w:rsidRPr="00ED6435" w:rsidDel="003A2661" w:rsidRDefault="00623AB5" w:rsidP="00266847">
      <w:pPr>
        <w:spacing w:before="120" w:after="120" w:line="240" w:lineRule="auto"/>
        <w:ind w:left="1418"/>
        <w:jc w:val="both"/>
        <w:rPr>
          <w:del w:id="513" w:author="Hejlová Veronika Bc. DiS." w:date="2025-05-16T11:11:00Z"/>
          <w:rFonts w:ascii="Arial" w:hAnsi="Arial" w:cs="Arial"/>
          <w:b/>
        </w:rPr>
      </w:pPr>
      <w:del w:id="514" w:author="Hejlová Veronika Bc. DiS." w:date="2025-05-16T11:11:00Z">
        <w:r w:rsidRPr="00ED6435" w:rsidDel="003A2661">
          <w:rPr>
            <w:rFonts w:ascii="Arial" w:hAnsi="Arial" w:cs="Arial"/>
            <w:b/>
          </w:rPr>
          <w:delText>Objednatel č. 2</w:delText>
        </w:r>
        <w:r w:rsidRPr="00ED6435" w:rsidDel="003A2661">
          <w:rPr>
            <w:rFonts w:ascii="Arial" w:hAnsi="Arial" w:cs="Arial"/>
          </w:rPr>
          <w:delText xml:space="preserve"> ve výši </w:delText>
        </w:r>
        <w:r w:rsidR="00B3745E" w:rsidRPr="00ED6435" w:rsidDel="003A2661">
          <w:rPr>
            <w:rFonts w:ascii="Arial" w:hAnsi="Arial" w:cs="Arial"/>
          </w:rPr>
          <w:delText>..........</w:delText>
        </w:r>
        <w:r w:rsidRPr="00ED6435" w:rsidDel="003A2661">
          <w:rPr>
            <w:rFonts w:ascii="Arial" w:hAnsi="Arial" w:cs="Arial"/>
            <w:b/>
          </w:rPr>
          <w:delText xml:space="preserve"> %</w:delText>
        </w:r>
      </w:del>
    </w:p>
    <w:p w14:paraId="66325EBE" w14:textId="3AF6097E" w:rsidR="000F0212" w:rsidRPr="00ED6435" w:rsidDel="003A2661" w:rsidRDefault="00623AB5" w:rsidP="00266847">
      <w:pPr>
        <w:pStyle w:val="Odstavecseseznamem"/>
        <w:numPr>
          <w:ilvl w:val="0"/>
          <w:numId w:val="17"/>
        </w:numPr>
        <w:spacing w:before="120" w:after="120" w:line="240" w:lineRule="auto"/>
        <w:ind w:left="1417" w:hanging="357"/>
        <w:contextualSpacing w:val="0"/>
        <w:jc w:val="both"/>
        <w:rPr>
          <w:del w:id="515" w:author="Hejlová Veronika Bc. DiS." w:date="2025-05-16T11:11:00Z"/>
          <w:rFonts w:ascii="Arial" w:hAnsi="Arial" w:cs="Arial"/>
        </w:rPr>
      </w:pPr>
      <w:del w:id="516" w:author="Hejlová Veronika Bc. DiS." w:date="2025-05-16T11:11:00Z">
        <w:r w:rsidRPr="00ED6435" w:rsidDel="003A2661">
          <w:rPr>
            <w:rFonts w:ascii="Arial" w:hAnsi="Arial" w:cs="Arial"/>
          </w:rPr>
          <w:delText xml:space="preserve">Faktury budou vystaveny samostatně pro každého z </w:delText>
        </w:r>
        <w:r w:rsidR="000F0212" w:rsidRPr="00ED6435" w:rsidDel="003A2661">
          <w:rPr>
            <w:rFonts w:ascii="Arial" w:hAnsi="Arial" w:cs="Arial"/>
          </w:rPr>
          <w:delText>O</w:delText>
        </w:r>
        <w:r w:rsidRPr="00ED6435" w:rsidDel="003A2661">
          <w:rPr>
            <w:rFonts w:ascii="Arial" w:hAnsi="Arial" w:cs="Arial"/>
          </w:rPr>
          <w:delText>bjednatelů ve výši odpovídající procentuálnímu podílu uvedenému v</w:delText>
        </w:r>
        <w:r w:rsidR="004158D8" w:rsidRPr="00ED6435" w:rsidDel="003A2661">
          <w:rPr>
            <w:rFonts w:ascii="Arial" w:hAnsi="Arial" w:cs="Arial"/>
          </w:rPr>
          <w:delText xml:space="preserve"> čl</w:delText>
        </w:r>
        <w:r w:rsidR="00A4198C" w:rsidRPr="00ED6435" w:rsidDel="003A2661">
          <w:rPr>
            <w:rFonts w:ascii="Arial" w:hAnsi="Arial" w:cs="Arial"/>
          </w:rPr>
          <w:delText>.</w:delText>
        </w:r>
        <w:r w:rsidRPr="00ED6435" w:rsidDel="003A2661">
          <w:rPr>
            <w:rFonts w:ascii="Arial" w:hAnsi="Arial" w:cs="Arial"/>
          </w:rPr>
          <w:delText xml:space="preserve"> </w:delText>
        </w:r>
        <w:r w:rsidR="00602CF3" w:rsidDel="003A2661">
          <w:rPr>
            <w:rFonts w:ascii="Arial" w:hAnsi="Arial" w:cs="Arial"/>
          </w:rPr>
          <w:delText>4.1</w:delText>
        </w:r>
        <w:r w:rsidR="0001701D" w:rsidRPr="00ED6435" w:rsidDel="003A2661">
          <w:rPr>
            <w:rFonts w:ascii="Arial" w:hAnsi="Arial" w:cs="Arial"/>
          </w:rPr>
          <w:delText xml:space="preserve"> </w:delText>
        </w:r>
        <w:r w:rsidR="004158D8" w:rsidRPr="00ED6435" w:rsidDel="003A2661">
          <w:rPr>
            <w:rFonts w:ascii="Arial" w:hAnsi="Arial" w:cs="Arial"/>
          </w:rPr>
          <w:delText xml:space="preserve">této </w:delText>
        </w:r>
        <w:r w:rsidR="00187918" w:rsidRPr="00ED6435" w:rsidDel="003A2661">
          <w:rPr>
            <w:rFonts w:ascii="Arial" w:hAnsi="Arial" w:cs="Arial"/>
          </w:rPr>
          <w:delText>S</w:delText>
        </w:r>
        <w:r w:rsidR="004158D8" w:rsidRPr="00ED6435" w:rsidDel="003A2661">
          <w:rPr>
            <w:rFonts w:ascii="Arial" w:hAnsi="Arial" w:cs="Arial"/>
          </w:rPr>
          <w:delText>mlouvy</w:delText>
        </w:r>
        <w:r w:rsidR="00D56FD5" w:rsidRPr="00ED6435" w:rsidDel="003A2661">
          <w:rPr>
            <w:rFonts w:ascii="Arial" w:hAnsi="Arial" w:cs="Arial"/>
          </w:rPr>
          <w:delText>.</w:delText>
        </w:r>
      </w:del>
    </w:p>
    <w:p w14:paraId="356984A1" w14:textId="45A68CBB" w:rsidR="00FD5510" w:rsidRPr="00ED6435" w:rsidDel="003A2661" w:rsidRDefault="00FD5510" w:rsidP="00266847">
      <w:pPr>
        <w:pStyle w:val="Odstavecseseznamem"/>
        <w:spacing w:before="120" w:after="120" w:line="240" w:lineRule="auto"/>
        <w:ind w:left="1417"/>
        <w:contextualSpacing w:val="0"/>
        <w:jc w:val="both"/>
        <w:rPr>
          <w:del w:id="517" w:author="Hejlová Veronika Bc. DiS." w:date="2025-05-16T11:11:00Z"/>
          <w:rFonts w:ascii="Arial" w:hAnsi="Arial" w:cs="Arial"/>
        </w:rPr>
      </w:pPr>
      <w:del w:id="518" w:author="Hejlová Veronika Bc. DiS." w:date="2025-05-16T11:11:00Z">
        <w:r w:rsidRPr="00ED6435" w:rsidDel="003A2661">
          <w:rPr>
            <w:rFonts w:ascii="Arial" w:hAnsi="Arial" w:cs="Arial"/>
          </w:rPr>
          <w:delText xml:space="preserve">Fakturační adresa </w:delText>
        </w:r>
        <w:r w:rsidR="000F0212" w:rsidRPr="00ED6435" w:rsidDel="003A2661">
          <w:rPr>
            <w:rFonts w:ascii="Arial" w:hAnsi="Arial" w:cs="Arial"/>
          </w:rPr>
          <w:delText>O</w:delText>
        </w:r>
        <w:r w:rsidRPr="00ED6435" w:rsidDel="003A2661">
          <w:rPr>
            <w:rFonts w:ascii="Arial" w:hAnsi="Arial" w:cs="Arial"/>
          </w:rPr>
          <w:delText xml:space="preserve">bjednatele č. 1: </w:delText>
        </w:r>
      </w:del>
    </w:p>
    <w:p w14:paraId="2C11D3A8" w14:textId="6F50F07E" w:rsidR="00FD5510" w:rsidRPr="00ED6435" w:rsidDel="003A2661" w:rsidRDefault="00FD5510" w:rsidP="00266847">
      <w:pPr>
        <w:spacing w:before="120" w:after="120" w:line="240" w:lineRule="auto"/>
        <w:ind w:left="1418"/>
        <w:jc w:val="both"/>
        <w:rPr>
          <w:del w:id="519" w:author="Hejlová Veronika Bc. DiS." w:date="2025-05-16T11:11:00Z"/>
          <w:rFonts w:ascii="Arial" w:hAnsi="Arial" w:cs="Arial"/>
        </w:rPr>
      </w:pPr>
      <w:del w:id="520" w:author="Hejlová Veronika Bc. DiS." w:date="2025-05-16T11:11:00Z">
        <w:r w:rsidRPr="00ED6435" w:rsidDel="003A2661">
          <w:rPr>
            <w:rFonts w:ascii="Arial" w:hAnsi="Arial" w:cs="Arial"/>
          </w:rPr>
          <w:delText>Státní pozemkový úřad, Husinecká 1024/11a, 130 00 Praha 3 – Žižkov, IČO:</w:delText>
        </w:r>
        <w:r w:rsidR="00887545" w:rsidDel="003A2661">
          <w:rPr>
            <w:rFonts w:ascii="Arial" w:hAnsi="Arial" w:cs="Arial"/>
          </w:rPr>
          <w:delText> </w:delText>
        </w:r>
        <w:r w:rsidRPr="00ED6435" w:rsidDel="003A2661">
          <w:rPr>
            <w:rFonts w:ascii="Arial" w:hAnsi="Arial" w:cs="Arial"/>
          </w:rPr>
          <w:delText>013</w:delText>
        </w:r>
        <w:r w:rsidR="001D2151" w:rsidRPr="00ED6435" w:rsidDel="003A2661">
          <w:rPr>
            <w:rFonts w:ascii="Arial" w:hAnsi="Arial" w:cs="Arial"/>
          </w:rPr>
          <w:delText> </w:delText>
        </w:r>
        <w:r w:rsidRPr="00ED6435" w:rsidDel="003A2661">
          <w:rPr>
            <w:rFonts w:ascii="Arial" w:hAnsi="Arial" w:cs="Arial"/>
          </w:rPr>
          <w:delText>12</w:delText>
        </w:r>
        <w:r w:rsidR="000F0212" w:rsidRPr="00ED6435" w:rsidDel="003A2661">
          <w:rPr>
            <w:rFonts w:ascii="Arial" w:hAnsi="Arial" w:cs="Arial"/>
          </w:rPr>
          <w:delText> </w:delText>
        </w:r>
        <w:r w:rsidRPr="00ED6435" w:rsidDel="003A2661">
          <w:rPr>
            <w:rFonts w:ascii="Arial" w:hAnsi="Arial" w:cs="Arial"/>
          </w:rPr>
          <w:delText>774.</w:delText>
        </w:r>
      </w:del>
    </w:p>
    <w:p w14:paraId="42F18C3A" w14:textId="0AF48DF6" w:rsidR="000F0212" w:rsidRPr="00ED6435" w:rsidDel="003A2661" w:rsidRDefault="00CE76EE" w:rsidP="00266847">
      <w:pPr>
        <w:spacing w:before="120" w:after="120" w:line="240" w:lineRule="auto"/>
        <w:ind w:left="1416"/>
        <w:jc w:val="both"/>
        <w:rPr>
          <w:del w:id="521" w:author="Hejlová Veronika Bc. DiS." w:date="2025-05-16T11:11:00Z"/>
          <w:rFonts w:ascii="Arial" w:hAnsi="Arial" w:cs="Arial"/>
        </w:rPr>
      </w:pPr>
      <w:del w:id="522" w:author="Hejlová Veronika Bc. DiS." w:date="2025-05-16T11:11:00Z">
        <w:r w:rsidRPr="009C22D3" w:rsidDel="003A2661">
          <w:rPr>
            <w:rFonts w:ascii="Arial" w:hAnsi="Arial" w:cs="Arial"/>
          </w:rPr>
          <w:delText>Na Faktuře bude uveden konečný příjemce plnění Díla:</w:delText>
        </w:r>
        <w:r w:rsidDel="003A2661">
          <w:rPr>
            <w:rFonts w:ascii="Arial" w:hAnsi="Arial" w:cs="Arial"/>
          </w:rPr>
          <w:delText xml:space="preserve"> Pobočka ……………, KPÚ pro ………………Elektronická faktura bude doručena do datové nebo e-mailové schránky </w:delText>
        </w:r>
        <w:r w:rsidRPr="00376F64" w:rsidDel="003A2661">
          <w:rPr>
            <w:rFonts w:ascii="Arial" w:hAnsi="Arial" w:cs="Arial"/>
          </w:rPr>
          <w:delText>(</w:delText>
        </w:r>
        <w:r w:rsidR="00000000" w:rsidDel="003A2661">
          <w:fldChar w:fldCharType="begin"/>
        </w:r>
        <w:r w:rsidR="00000000" w:rsidDel="003A2661">
          <w:delInstrText>HYPERLINK "mailto:epodatelna@spu.gov.cz"</w:delInstrText>
        </w:r>
        <w:r w:rsidR="00000000" w:rsidDel="003A2661">
          <w:fldChar w:fldCharType="separate"/>
        </w:r>
        <w:r w:rsidRPr="00376F64" w:rsidDel="003A2661">
          <w:rPr>
            <w:rStyle w:val="Hypertextovodkaz"/>
            <w:rFonts w:ascii="Arial" w:hAnsi="Arial"/>
            <w:color w:val="auto"/>
          </w:rPr>
          <w:delText>epodatelna@spu.gov.cz</w:delText>
        </w:r>
        <w:r w:rsidR="00000000" w:rsidDel="003A2661">
          <w:rPr>
            <w:rStyle w:val="Hypertextovodkaz"/>
            <w:rFonts w:ascii="Arial" w:hAnsi="Arial"/>
            <w:color w:val="auto"/>
          </w:rPr>
          <w:fldChar w:fldCharType="end"/>
        </w:r>
        <w:r w:rsidRPr="00376F64" w:rsidDel="003A2661">
          <w:rPr>
            <w:rFonts w:ascii="Arial" w:hAnsi="Arial" w:cs="Arial"/>
          </w:rPr>
          <w:delText>) Objednatele</w:delText>
        </w:r>
      </w:del>
    </w:p>
    <w:p w14:paraId="479D6FC0" w14:textId="0544D02D" w:rsidR="00CB4C1B" w:rsidRPr="00ED6435" w:rsidDel="003A2661" w:rsidRDefault="00FD5510" w:rsidP="00266847">
      <w:pPr>
        <w:pStyle w:val="Odstavecseseznamem"/>
        <w:spacing w:before="120" w:after="120" w:line="240" w:lineRule="auto"/>
        <w:ind w:left="1418"/>
        <w:jc w:val="both"/>
        <w:rPr>
          <w:del w:id="523" w:author="Hejlová Veronika Bc. DiS." w:date="2025-05-16T11:11:00Z"/>
          <w:rFonts w:ascii="Arial" w:hAnsi="Arial" w:cs="Arial"/>
        </w:rPr>
      </w:pPr>
      <w:del w:id="524" w:author="Hejlová Veronika Bc. DiS." w:date="2025-05-16T11:11:00Z">
        <w:r w:rsidRPr="00ED6435" w:rsidDel="003A2661">
          <w:rPr>
            <w:rFonts w:ascii="Arial" w:hAnsi="Arial" w:cs="Arial"/>
          </w:rPr>
          <w:delText xml:space="preserve">Fakturační adresa </w:delText>
        </w:r>
        <w:r w:rsidR="00187918" w:rsidRPr="00ED6435" w:rsidDel="003A2661">
          <w:rPr>
            <w:rFonts w:ascii="Arial" w:hAnsi="Arial" w:cs="Arial"/>
          </w:rPr>
          <w:delText>O</w:delText>
        </w:r>
        <w:r w:rsidRPr="00ED6435" w:rsidDel="003A2661">
          <w:rPr>
            <w:rFonts w:ascii="Arial" w:hAnsi="Arial" w:cs="Arial"/>
          </w:rPr>
          <w:delText xml:space="preserve">bjednatele č. 2: </w:delText>
        </w:r>
        <w:r w:rsidR="00B3745E" w:rsidRPr="00ED6435" w:rsidDel="003A2661">
          <w:rPr>
            <w:rFonts w:ascii="Arial" w:hAnsi="Arial" w:cs="Arial"/>
          </w:rPr>
          <w:delText>..........</w:delText>
        </w:r>
      </w:del>
    </w:p>
    <w:p w14:paraId="7DD4FB0D" w14:textId="6CB4D07B" w:rsidR="00FD5510" w:rsidRPr="00ED6435" w:rsidDel="003A2661" w:rsidRDefault="00FD5510" w:rsidP="00266847">
      <w:pPr>
        <w:pStyle w:val="Odstavecseseznamem"/>
        <w:spacing w:before="120" w:after="120" w:line="240" w:lineRule="auto"/>
        <w:ind w:left="1418"/>
        <w:jc w:val="both"/>
        <w:rPr>
          <w:del w:id="525" w:author="Hejlová Veronika Bc. DiS." w:date="2025-05-16T11:11:00Z"/>
          <w:rFonts w:ascii="Arial" w:hAnsi="Arial" w:cs="Arial"/>
        </w:rPr>
      </w:pPr>
      <w:del w:id="526" w:author="Hejlová Veronika Bc. DiS." w:date="2025-05-16T11:11:00Z">
        <w:r w:rsidRPr="00ED6435" w:rsidDel="003A2661">
          <w:rPr>
            <w:rFonts w:ascii="Arial" w:hAnsi="Arial" w:cs="Arial"/>
          </w:rPr>
          <w:delText xml:space="preserve">Faktury budou zasílány na adresu: </w:delText>
        </w:r>
        <w:r w:rsidR="00B3745E" w:rsidRPr="00ED6435" w:rsidDel="003A2661">
          <w:rPr>
            <w:rFonts w:ascii="Arial" w:hAnsi="Arial" w:cs="Arial"/>
          </w:rPr>
          <w:delText>..........</w:delText>
        </w:r>
      </w:del>
    </w:p>
    <w:p w14:paraId="24033769" w14:textId="1779FBC9" w:rsidR="00A0473E" w:rsidRPr="00ED6435" w:rsidDel="003A2661" w:rsidRDefault="00C8391D" w:rsidP="00266847">
      <w:pPr>
        <w:numPr>
          <w:ilvl w:val="0"/>
          <w:numId w:val="1"/>
        </w:numPr>
        <w:spacing w:before="120" w:after="120" w:line="240" w:lineRule="auto"/>
        <w:ind w:hanging="644"/>
        <w:jc w:val="both"/>
        <w:rPr>
          <w:del w:id="527" w:author="Hejlová Veronika Bc. DiS." w:date="2025-05-16T11:11:00Z"/>
          <w:rFonts w:ascii="Arial" w:hAnsi="Arial" w:cs="Arial"/>
        </w:rPr>
      </w:pPr>
      <w:del w:id="528" w:author="Hejlová Veronika Bc. DiS." w:date="2025-05-16T11:11:00Z">
        <w:r w:rsidRPr="00ED6435" w:rsidDel="003A2661">
          <w:rPr>
            <w:rFonts w:ascii="Arial" w:hAnsi="Arial" w:cs="Arial"/>
          </w:rPr>
          <w:delText xml:space="preserve">Upravit čl. </w:delText>
        </w:r>
        <w:r w:rsidR="00602CF3" w:rsidDel="003A2661">
          <w:rPr>
            <w:rFonts w:ascii="Arial" w:hAnsi="Arial" w:cs="Arial"/>
          </w:rPr>
          <w:delText>16</w:delText>
        </w:r>
        <w:r w:rsidRPr="00ED6435" w:rsidDel="003A2661">
          <w:rPr>
            <w:rFonts w:ascii="Arial" w:hAnsi="Arial" w:cs="Arial"/>
          </w:rPr>
          <w:delText xml:space="preserve"> doplněním nového čl.</w:delText>
        </w:r>
        <w:r w:rsidR="00701F48" w:rsidRPr="00ED6435" w:rsidDel="003A2661">
          <w:rPr>
            <w:rFonts w:ascii="Arial" w:hAnsi="Arial" w:cs="Arial"/>
          </w:rPr>
          <w:delText xml:space="preserve"> </w:delText>
        </w:r>
        <w:r w:rsidR="00277224" w:rsidRPr="00ED6435" w:rsidDel="003A2661">
          <w:rPr>
            <w:rFonts w:ascii="Arial" w:hAnsi="Arial" w:cs="Arial"/>
          </w:rPr>
          <w:delText>16</w:delText>
        </w:r>
        <w:r w:rsidRPr="00ED6435" w:rsidDel="003A2661">
          <w:rPr>
            <w:rFonts w:ascii="Arial" w:hAnsi="Arial" w:cs="Arial"/>
          </w:rPr>
          <w:delText>.</w:delText>
        </w:r>
        <w:r w:rsidR="007639C7" w:rsidDel="003A2661">
          <w:rPr>
            <w:rFonts w:ascii="Arial" w:hAnsi="Arial" w:cs="Arial"/>
          </w:rPr>
          <w:delText>5</w:delText>
        </w:r>
        <w:r w:rsidRPr="00ED6435" w:rsidDel="003A2661">
          <w:rPr>
            <w:rFonts w:ascii="Arial" w:hAnsi="Arial" w:cs="Arial"/>
          </w:rPr>
          <w:delText>:</w:delText>
        </w:r>
      </w:del>
    </w:p>
    <w:p w14:paraId="2A717782" w14:textId="288B3C4B" w:rsidR="00623AB5" w:rsidRPr="00ED6435" w:rsidDel="003A2661" w:rsidRDefault="00623AB5" w:rsidP="00266847">
      <w:pPr>
        <w:pStyle w:val="Odstavecseseznamem"/>
        <w:numPr>
          <w:ilvl w:val="0"/>
          <w:numId w:val="17"/>
        </w:numPr>
        <w:spacing w:before="120" w:after="120" w:line="240" w:lineRule="auto"/>
        <w:ind w:left="1417" w:hanging="357"/>
        <w:contextualSpacing w:val="0"/>
        <w:jc w:val="both"/>
        <w:rPr>
          <w:del w:id="529" w:author="Hejlová Veronika Bc. DiS." w:date="2025-05-16T11:11:00Z"/>
          <w:rFonts w:ascii="Arial" w:hAnsi="Arial" w:cs="Arial"/>
        </w:rPr>
      </w:pPr>
      <w:del w:id="530" w:author="Hejlová Veronika Bc. DiS." w:date="2025-05-16T11:11:00Z">
        <w:r w:rsidRPr="00ED6435" w:rsidDel="003A2661">
          <w:rPr>
            <w:rFonts w:ascii="Arial" w:hAnsi="Arial" w:cs="Arial"/>
          </w:rPr>
          <w:delText xml:space="preserve">Veškeré smluvní pokuty a sankce dle této </w:delText>
        </w:r>
        <w:r w:rsidR="00187918" w:rsidRPr="00ED6435" w:rsidDel="003A2661">
          <w:rPr>
            <w:rFonts w:ascii="Arial" w:hAnsi="Arial" w:cs="Arial"/>
          </w:rPr>
          <w:delText>S</w:delText>
        </w:r>
        <w:r w:rsidRPr="00ED6435" w:rsidDel="003A2661">
          <w:rPr>
            <w:rFonts w:ascii="Arial" w:hAnsi="Arial" w:cs="Arial"/>
          </w:rPr>
          <w:delText xml:space="preserve">mlouvy uhradí </w:delText>
        </w:r>
        <w:r w:rsidR="00187918" w:rsidRPr="00ED6435" w:rsidDel="003A2661">
          <w:rPr>
            <w:rFonts w:ascii="Arial" w:hAnsi="Arial" w:cs="Arial"/>
          </w:rPr>
          <w:delText>Z</w:delText>
        </w:r>
        <w:r w:rsidRPr="00ED6435" w:rsidDel="003A2661">
          <w:rPr>
            <w:rFonts w:ascii="Arial" w:hAnsi="Arial" w:cs="Arial"/>
          </w:rPr>
          <w:delText xml:space="preserve">hotovitel takto: </w:delText>
        </w:r>
        <w:r w:rsidR="00B3745E" w:rsidRPr="00ED6435" w:rsidDel="003A2661">
          <w:rPr>
            <w:rFonts w:ascii="Arial" w:hAnsi="Arial" w:cs="Arial"/>
          </w:rPr>
          <w:delText>..........</w:delText>
        </w:r>
        <w:r w:rsidR="00A0473E" w:rsidRPr="00ED6435" w:rsidDel="003A2661">
          <w:rPr>
            <w:rFonts w:ascii="Arial" w:hAnsi="Arial" w:cs="Arial"/>
          </w:rPr>
          <w:delText xml:space="preserve"> </w:delText>
        </w:r>
        <w:r w:rsidRPr="00ED6435" w:rsidDel="003A2661">
          <w:rPr>
            <w:rFonts w:ascii="Arial" w:hAnsi="Arial" w:cs="Arial"/>
          </w:rPr>
          <w:delText xml:space="preserve">% z celkové výše smluvní pokuty </w:delText>
        </w:r>
        <w:r w:rsidR="00187918" w:rsidRPr="00ED6435" w:rsidDel="003A2661">
          <w:rPr>
            <w:rFonts w:ascii="Arial" w:hAnsi="Arial" w:cs="Arial"/>
          </w:rPr>
          <w:delText>O</w:delText>
        </w:r>
        <w:r w:rsidRPr="00ED6435" w:rsidDel="003A2661">
          <w:rPr>
            <w:rFonts w:ascii="Arial" w:hAnsi="Arial" w:cs="Arial"/>
          </w:rPr>
          <w:delText xml:space="preserve">bjednateli č. 1 a </w:delText>
        </w:r>
        <w:r w:rsidR="00B3745E" w:rsidRPr="00ED6435" w:rsidDel="003A2661">
          <w:rPr>
            <w:rFonts w:ascii="Arial" w:hAnsi="Arial" w:cs="Arial"/>
          </w:rPr>
          <w:delText>..........</w:delText>
        </w:r>
        <w:r w:rsidR="00A0473E" w:rsidRPr="00ED6435" w:rsidDel="003A2661">
          <w:rPr>
            <w:rFonts w:ascii="Arial" w:hAnsi="Arial" w:cs="Arial"/>
          </w:rPr>
          <w:delText xml:space="preserve"> </w:delText>
        </w:r>
        <w:r w:rsidRPr="00ED6435" w:rsidDel="003A2661">
          <w:rPr>
            <w:rFonts w:ascii="Arial" w:hAnsi="Arial" w:cs="Arial"/>
          </w:rPr>
          <w:delText xml:space="preserve">% z celkové výše smluvní pokuty </w:delText>
        </w:r>
        <w:r w:rsidR="00187918" w:rsidRPr="00ED6435" w:rsidDel="003A2661">
          <w:rPr>
            <w:rFonts w:ascii="Arial" w:hAnsi="Arial" w:cs="Arial"/>
          </w:rPr>
          <w:delText>O</w:delText>
        </w:r>
        <w:r w:rsidRPr="00ED6435" w:rsidDel="003A2661">
          <w:rPr>
            <w:rFonts w:ascii="Arial" w:hAnsi="Arial" w:cs="Arial"/>
          </w:rPr>
          <w:delText>bjednateli č. 2</w:delText>
        </w:r>
        <w:r w:rsidR="00A26B27" w:rsidRPr="00ED6435" w:rsidDel="003A2661">
          <w:rPr>
            <w:rFonts w:ascii="Arial" w:hAnsi="Arial" w:cs="Arial"/>
          </w:rPr>
          <w:delText>.</w:delText>
        </w:r>
      </w:del>
    </w:p>
    <w:p w14:paraId="5E029130" w14:textId="05689217" w:rsidR="00A0473E" w:rsidRPr="00ED6435" w:rsidDel="003A2661" w:rsidRDefault="00A0473E" w:rsidP="00266847">
      <w:pPr>
        <w:numPr>
          <w:ilvl w:val="0"/>
          <w:numId w:val="1"/>
        </w:numPr>
        <w:spacing w:before="120" w:after="120" w:line="240" w:lineRule="auto"/>
        <w:ind w:hanging="644"/>
        <w:jc w:val="both"/>
        <w:rPr>
          <w:del w:id="531" w:author="Hejlová Veronika Bc. DiS." w:date="2025-05-16T11:11:00Z"/>
          <w:rFonts w:ascii="Arial" w:hAnsi="Arial" w:cs="Arial"/>
        </w:rPr>
      </w:pPr>
      <w:del w:id="532" w:author="Hejlová Veronika Bc. DiS." w:date="2025-05-16T11:11:00Z">
        <w:r w:rsidRPr="00ED6435" w:rsidDel="003A2661">
          <w:rPr>
            <w:rFonts w:ascii="Arial" w:hAnsi="Arial" w:cs="Arial"/>
          </w:rPr>
          <w:delText xml:space="preserve">Upravit </w:delText>
        </w:r>
        <w:r w:rsidR="007C7EDA" w:rsidRPr="00ED6435" w:rsidDel="003A2661">
          <w:rPr>
            <w:rFonts w:ascii="Arial" w:hAnsi="Arial" w:cs="Arial"/>
            <w:bCs/>
          </w:rPr>
          <w:delText>č</w:delText>
        </w:r>
        <w:r w:rsidRPr="00ED6435" w:rsidDel="003A2661">
          <w:rPr>
            <w:rFonts w:ascii="Arial" w:hAnsi="Arial" w:cs="Arial"/>
            <w:bCs/>
          </w:rPr>
          <w:delText>lánek</w:delText>
        </w:r>
        <w:r w:rsidR="000F0212" w:rsidRPr="00ED6435" w:rsidDel="003A2661">
          <w:rPr>
            <w:rFonts w:ascii="Arial" w:hAnsi="Arial" w:cs="Arial"/>
            <w:b/>
          </w:rPr>
          <w:delText xml:space="preserve"> </w:delText>
        </w:r>
        <w:r w:rsidR="00602CF3" w:rsidDel="003A2661">
          <w:rPr>
            <w:rFonts w:ascii="Arial" w:hAnsi="Arial" w:cs="Arial"/>
            <w:b/>
          </w:rPr>
          <w:delText>20</w:delText>
        </w:r>
        <w:r w:rsidR="007C7EDA" w:rsidRPr="00ED6435" w:rsidDel="003A2661">
          <w:rPr>
            <w:rFonts w:ascii="Arial" w:hAnsi="Arial" w:cs="Arial"/>
            <w:b/>
          </w:rPr>
          <w:delText>.</w:delText>
        </w:r>
        <w:r w:rsidRPr="00ED6435" w:rsidDel="003A2661">
          <w:rPr>
            <w:rFonts w:ascii="Arial" w:hAnsi="Arial" w:cs="Arial"/>
            <w:b/>
          </w:rPr>
          <w:tab/>
        </w:r>
        <w:r w:rsidR="00D14C28" w:rsidRPr="00ED6435" w:rsidDel="003A2661">
          <w:rPr>
            <w:rFonts w:ascii="Arial" w:hAnsi="Arial" w:cs="Arial"/>
            <w:b/>
          </w:rPr>
          <w:delText>ZÁVĚREČNÁ USTANOVENÍ</w:delText>
        </w:r>
        <w:r w:rsidR="00D14C28" w:rsidRPr="00ED6435" w:rsidDel="003A2661">
          <w:rPr>
            <w:rFonts w:ascii="Arial" w:hAnsi="Arial" w:cs="Arial"/>
          </w:rPr>
          <w:delText xml:space="preserve"> </w:delText>
        </w:r>
        <w:r w:rsidRPr="00ED6435" w:rsidDel="003A2661">
          <w:rPr>
            <w:rFonts w:ascii="Arial" w:hAnsi="Arial" w:cs="Arial"/>
          </w:rPr>
          <w:delText>doplněním</w:delText>
        </w:r>
        <w:r w:rsidR="00BB0C7E" w:rsidRPr="00ED6435" w:rsidDel="003A2661">
          <w:rPr>
            <w:rFonts w:ascii="Arial" w:hAnsi="Arial" w:cs="Arial"/>
          </w:rPr>
          <w:delText xml:space="preserve"> článku</w:delText>
        </w:r>
        <w:r w:rsidRPr="00ED6435" w:rsidDel="003A2661">
          <w:rPr>
            <w:rFonts w:ascii="Arial" w:hAnsi="Arial" w:cs="Arial"/>
          </w:rPr>
          <w:delText>:</w:delText>
        </w:r>
      </w:del>
    </w:p>
    <w:p w14:paraId="2388CBE9" w14:textId="5614E752" w:rsidR="00623AB5" w:rsidRPr="00ED6435" w:rsidDel="003A2661" w:rsidRDefault="00623AB5" w:rsidP="00266847">
      <w:pPr>
        <w:pStyle w:val="Odstavecseseznamem"/>
        <w:numPr>
          <w:ilvl w:val="0"/>
          <w:numId w:val="17"/>
        </w:numPr>
        <w:spacing w:before="120" w:after="120" w:line="240" w:lineRule="auto"/>
        <w:ind w:left="1417" w:hanging="357"/>
        <w:contextualSpacing w:val="0"/>
        <w:jc w:val="both"/>
        <w:rPr>
          <w:del w:id="533" w:author="Hejlová Veronika Bc. DiS." w:date="2025-05-16T11:11:00Z"/>
          <w:rFonts w:ascii="Arial" w:hAnsi="Arial" w:cs="Arial"/>
        </w:rPr>
      </w:pPr>
      <w:del w:id="534" w:author="Hejlová Veronika Bc. DiS." w:date="2025-05-16T11:11:00Z">
        <w:r w:rsidRPr="00ED6435" w:rsidDel="003A2661">
          <w:rPr>
            <w:rFonts w:ascii="Arial" w:hAnsi="Arial" w:cs="Arial"/>
          </w:rPr>
          <w:delText xml:space="preserve">Práva a povinnosti finanční povahy, která nebyla explicitně upravena v této </w:delText>
        </w:r>
        <w:r w:rsidR="00187918" w:rsidRPr="00ED6435" w:rsidDel="003A2661">
          <w:rPr>
            <w:rFonts w:ascii="Arial" w:hAnsi="Arial" w:cs="Arial"/>
          </w:rPr>
          <w:delText>S</w:delText>
        </w:r>
        <w:r w:rsidRPr="00ED6435" w:rsidDel="003A2661">
          <w:rPr>
            <w:rFonts w:ascii="Arial" w:hAnsi="Arial" w:cs="Arial"/>
          </w:rPr>
          <w:delText xml:space="preserve">mlouvě, budou mezi </w:delText>
        </w:r>
        <w:r w:rsidR="00187918" w:rsidRPr="00ED6435" w:rsidDel="003A2661">
          <w:rPr>
            <w:rFonts w:ascii="Arial" w:hAnsi="Arial" w:cs="Arial"/>
          </w:rPr>
          <w:delText>O</w:delText>
        </w:r>
        <w:r w:rsidRPr="00ED6435" w:rsidDel="003A2661">
          <w:rPr>
            <w:rFonts w:ascii="Arial" w:hAnsi="Arial" w:cs="Arial"/>
          </w:rPr>
          <w:delText>bjednatel</w:delText>
        </w:r>
        <w:r w:rsidR="00A26B27" w:rsidRPr="00ED6435" w:rsidDel="003A2661">
          <w:rPr>
            <w:rFonts w:ascii="Arial" w:hAnsi="Arial" w:cs="Arial"/>
          </w:rPr>
          <w:delText>i</w:delText>
        </w:r>
        <w:r w:rsidRPr="00ED6435" w:rsidDel="003A2661">
          <w:rPr>
            <w:rFonts w:ascii="Arial" w:hAnsi="Arial" w:cs="Arial"/>
          </w:rPr>
          <w:delText xml:space="preserve"> dělena vždy dle procent</w:delText>
        </w:r>
        <w:r w:rsidR="00D56FD5" w:rsidRPr="00ED6435" w:rsidDel="003A2661">
          <w:rPr>
            <w:rFonts w:ascii="Arial" w:hAnsi="Arial" w:cs="Arial"/>
          </w:rPr>
          <w:delText>uál</w:delText>
        </w:r>
        <w:r w:rsidRPr="00ED6435" w:rsidDel="003A2661">
          <w:rPr>
            <w:rFonts w:ascii="Arial" w:hAnsi="Arial" w:cs="Arial"/>
          </w:rPr>
          <w:delText>ního podílu uvedeného v</w:delText>
        </w:r>
        <w:r w:rsidR="00A4198C" w:rsidRPr="00ED6435" w:rsidDel="003A2661">
          <w:rPr>
            <w:rFonts w:ascii="Arial" w:hAnsi="Arial" w:cs="Arial"/>
          </w:rPr>
          <w:delText> </w:delText>
        </w:r>
        <w:r w:rsidR="004158D8" w:rsidRPr="00ED6435" w:rsidDel="003A2661">
          <w:rPr>
            <w:rFonts w:ascii="Arial" w:hAnsi="Arial" w:cs="Arial"/>
          </w:rPr>
          <w:delText>čl</w:delText>
        </w:r>
        <w:r w:rsidR="00A4198C" w:rsidRPr="00ED6435" w:rsidDel="003A2661">
          <w:rPr>
            <w:rFonts w:ascii="Arial" w:hAnsi="Arial" w:cs="Arial"/>
          </w:rPr>
          <w:delText>.</w:delText>
        </w:r>
        <w:r w:rsidRPr="00ED6435" w:rsidDel="003A2661">
          <w:rPr>
            <w:rFonts w:ascii="Arial" w:hAnsi="Arial" w:cs="Arial"/>
          </w:rPr>
          <w:delText xml:space="preserve"> </w:delText>
        </w:r>
        <w:r w:rsidR="00277224" w:rsidRPr="00ED6435" w:rsidDel="003A2661">
          <w:rPr>
            <w:rFonts w:ascii="Arial" w:hAnsi="Arial" w:cs="Arial"/>
          </w:rPr>
          <w:delText>16</w:delText>
        </w:r>
        <w:r w:rsidR="00C8391D" w:rsidRPr="00ED6435" w:rsidDel="003A2661">
          <w:rPr>
            <w:rFonts w:ascii="Arial" w:hAnsi="Arial" w:cs="Arial"/>
          </w:rPr>
          <w:delText>.</w:delText>
        </w:r>
        <w:r w:rsidR="007639C7" w:rsidDel="003A2661">
          <w:rPr>
            <w:rFonts w:ascii="Arial" w:hAnsi="Arial" w:cs="Arial"/>
          </w:rPr>
          <w:delText>5</w:delText>
        </w:r>
        <w:r w:rsidRPr="00ED6435" w:rsidDel="003A2661">
          <w:rPr>
            <w:rFonts w:ascii="Arial" w:hAnsi="Arial" w:cs="Arial"/>
          </w:rPr>
          <w:delText xml:space="preserve"> této </w:delText>
        </w:r>
        <w:r w:rsidR="00187918" w:rsidRPr="00ED6435" w:rsidDel="003A2661">
          <w:rPr>
            <w:rFonts w:ascii="Arial" w:hAnsi="Arial" w:cs="Arial"/>
          </w:rPr>
          <w:delText>S</w:delText>
        </w:r>
        <w:r w:rsidRPr="00ED6435" w:rsidDel="003A2661">
          <w:rPr>
            <w:rFonts w:ascii="Arial" w:hAnsi="Arial" w:cs="Arial"/>
          </w:rPr>
          <w:delText>mlouvy</w:delText>
        </w:r>
        <w:r w:rsidR="00A26B27" w:rsidRPr="00ED6435" w:rsidDel="003A2661">
          <w:rPr>
            <w:rFonts w:ascii="Arial" w:hAnsi="Arial" w:cs="Arial"/>
          </w:rPr>
          <w:delText>.</w:delText>
        </w:r>
      </w:del>
    </w:p>
    <w:p w14:paraId="74508059" w14:textId="0CDE9318" w:rsidR="00692FDC" w:rsidRPr="00ED6435" w:rsidDel="003A2661" w:rsidRDefault="00692FDC" w:rsidP="00266847">
      <w:pPr>
        <w:spacing w:before="120" w:after="120" w:line="240" w:lineRule="auto"/>
        <w:ind w:left="1418"/>
        <w:jc w:val="both"/>
        <w:rPr>
          <w:del w:id="535" w:author="Hejlová Veronika Bc. DiS." w:date="2025-05-16T11:11:00Z"/>
          <w:rFonts w:ascii="Arial" w:hAnsi="Arial" w:cs="Arial"/>
        </w:rPr>
      </w:pPr>
      <w:del w:id="536" w:author="Hejlová Veronika Bc. DiS." w:date="2025-05-16T11:11:00Z">
        <w:r w:rsidRPr="00ED6435" w:rsidDel="003A2661">
          <w:rPr>
            <w:rFonts w:ascii="Arial" w:hAnsi="Arial" w:cs="Arial"/>
          </w:rPr>
          <w:br w:type="page"/>
        </w:r>
      </w:del>
    </w:p>
    <w:p w14:paraId="32FA081E" w14:textId="5A696B5B" w:rsidR="00FA5F68" w:rsidRPr="00ED6435" w:rsidDel="003A2661" w:rsidRDefault="00FA5F68" w:rsidP="00266847">
      <w:pPr>
        <w:spacing w:before="120" w:after="120"/>
        <w:rPr>
          <w:del w:id="537" w:author="Hejlová Veronika Bc. DiS." w:date="2025-05-16T11:11:00Z"/>
          <w:rFonts w:ascii="Arial" w:hAnsi="Arial" w:cs="Arial"/>
          <w:b/>
          <w:u w:val="single"/>
        </w:rPr>
      </w:pPr>
      <w:commentRangeStart w:id="538"/>
      <w:del w:id="539" w:author="Hejlová Veronika Bc. DiS." w:date="2025-05-16T11:11:00Z">
        <w:r w:rsidRPr="00ED6435" w:rsidDel="003A2661">
          <w:rPr>
            <w:rFonts w:ascii="Arial" w:hAnsi="Arial" w:cs="Arial"/>
            <w:b/>
            <w:u w:val="single"/>
          </w:rPr>
          <w:delText>DO</w:delText>
        </w:r>
        <w:r w:rsidR="003F2D51" w:rsidRPr="00ED6435" w:rsidDel="003A2661">
          <w:rPr>
            <w:rFonts w:ascii="Arial" w:hAnsi="Arial" w:cs="Arial"/>
            <w:b/>
            <w:u w:val="single"/>
          </w:rPr>
          <w:delText>PLNĚNÍ</w:delText>
        </w:r>
        <w:commentRangeEnd w:id="538"/>
        <w:r w:rsidR="008B30AD" w:rsidRPr="00ED6435" w:rsidDel="003A2661">
          <w:rPr>
            <w:rStyle w:val="Odkaznakoment"/>
            <w:rFonts w:ascii="Arial" w:hAnsi="Arial" w:cs="Arial"/>
            <w:sz w:val="22"/>
            <w:szCs w:val="22"/>
          </w:rPr>
          <w:commentReference w:id="538"/>
        </w:r>
        <w:r w:rsidRPr="00ED6435" w:rsidDel="003A2661">
          <w:rPr>
            <w:rFonts w:ascii="Arial" w:hAnsi="Arial" w:cs="Arial"/>
            <w:b/>
            <w:u w:val="single"/>
          </w:rPr>
          <w:delText xml:space="preserve"> SMLOUV</w:delText>
        </w:r>
        <w:r w:rsidR="003F2D51" w:rsidRPr="00ED6435" w:rsidDel="003A2661">
          <w:rPr>
            <w:rFonts w:ascii="Arial" w:hAnsi="Arial" w:cs="Arial"/>
            <w:b/>
            <w:u w:val="single"/>
          </w:rPr>
          <w:delText>Y</w:delText>
        </w:r>
        <w:r w:rsidRPr="00ED6435" w:rsidDel="003A2661">
          <w:rPr>
            <w:rFonts w:ascii="Arial" w:hAnsi="Arial" w:cs="Arial"/>
            <w:b/>
            <w:u w:val="single"/>
          </w:rPr>
          <w:delText xml:space="preserve"> č. 2</w:delText>
        </w:r>
      </w:del>
    </w:p>
    <w:p w14:paraId="6F6A1F1C" w14:textId="37795368" w:rsidR="00B3745E" w:rsidRPr="00ED6435" w:rsidDel="003A2661" w:rsidRDefault="00692FDC" w:rsidP="00266847">
      <w:pPr>
        <w:spacing w:before="120" w:after="120"/>
        <w:jc w:val="both"/>
        <w:rPr>
          <w:del w:id="540" w:author="Hejlová Veronika Bc. DiS." w:date="2025-05-16T11:11:00Z"/>
          <w:rFonts w:ascii="Arial" w:hAnsi="Arial" w:cs="Arial"/>
        </w:rPr>
      </w:pPr>
      <w:del w:id="541" w:author="Hejlová Veronika Bc. DiS." w:date="2025-05-16T11:11:00Z">
        <w:r w:rsidRPr="00ED6435" w:rsidDel="003A2661">
          <w:rPr>
            <w:rFonts w:ascii="Arial" w:hAnsi="Arial" w:cs="Arial"/>
            <w:b/>
            <w:u w:val="single"/>
          </w:rPr>
          <w:delText xml:space="preserve">VYPRACOVÁNÍ NÁVRHU POZEMKOVÝCH ÚPRAV V BÝVALÝCH </w:delText>
        </w:r>
        <w:r w:rsidR="00CE7A91" w:rsidDel="003A2661">
          <w:rPr>
            <w:rFonts w:ascii="Arial" w:hAnsi="Arial" w:cs="Arial"/>
            <w:b/>
            <w:u w:val="single"/>
          </w:rPr>
          <w:delText>VOJENSKÝCH ÚJEZDECH</w:delText>
        </w:r>
        <w:r w:rsidR="00934370" w:rsidDel="003A2661">
          <w:rPr>
            <w:rFonts w:ascii="Arial" w:hAnsi="Arial" w:cs="Arial"/>
            <w:b/>
            <w:u w:val="single"/>
          </w:rPr>
          <w:delText xml:space="preserve"> („</w:delText>
        </w:r>
        <w:r w:rsidR="00B3745E" w:rsidRPr="00ED6435" w:rsidDel="003A2661">
          <w:rPr>
            <w:rFonts w:ascii="Arial" w:hAnsi="Arial" w:cs="Arial"/>
            <w:b/>
            <w:u w:val="single"/>
          </w:rPr>
          <w:delText>VÚj</w:delText>
        </w:r>
        <w:r w:rsidR="00934370" w:rsidDel="003A2661">
          <w:rPr>
            <w:rFonts w:ascii="Arial" w:hAnsi="Arial" w:cs="Arial"/>
            <w:b/>
            <w:u w:val="single"/>
          </w:rPr>
          <w:delText>“)</w:delText>
        </w:r>
      </w:del>
    </w:p>
    <w:p w14:paraId="6DF6A3EB" w14:textId="52EC5AE6" w:rsidR="00B3745E" w:rsidRPr="00ED6435" w:rsidDel="003A2661" w:rsidRDefault="00B3745E" w:rsidP="00266847">
      <w:pPr>
        <w:spacing w:before="120" w:after="120" w:line="240" w:lineRule="auto"/>
        <w:jc w:val="both"/>
        <w:rPr>
          <w:del w:id="542" w:author="Hejlová Veronika Bc. DiS." w:date="2025-05-16T11:11:00Z"/>
          <w:rFonts w:ascii="Arial" w:hAnsi="Arial" w:cs="Arial"/>
          <w:b/>
        </w:rPr>
      </w:pPr>
      <w:del w:id="543" w:author="Hejlová Veronika Bc. DiS." w:date="2025-05-16T11:11:00Z">
        <w:r w:rsidRPr="00ED6435" w:rsidDel="003A2661">
          <w:rPr>
            <w:rFonts w:ascii="Arial" w:hAnsi="Arial" w:cs="Arial"/>
            <w:b/>
          </w:rPr>
          <w:delText xml:space="preserve">Pokud bude </w:delText>
        </w:r>
        <w:r w:rsidR="00761CF6" w:rsidRPr="00ED6435" w:rsidDel="003A2661">
          <w:rPr>
            <w:rFonts w:ascii="Arial" w:hAnsi="Arial" w:cs="Arial"/>
            <w:b/>
          </w:rPr>
          <w:delText xml:space="preserve">prováděno </w:delText>
        </w:r>
        <w:r w:rsidRPr="00ED6435" w:rsidDel="003A2661">
          <w:rPr>
            <w:rFonts w:ascii="Arial" w:hAnsi="Arial" w:cs="Arial"/>
            <w:b/>
          </w:rPr>
          <w:delText>vypracování návrhu pozemkových úprav v bývalých VÚj, budou ve Smlouvě provedeny následující úpravy:</w:delText>
        </w:r>
      </w:del>
    </w:p>
    <w:p w14:paraId="29FB6044" w14:textId="77EF4E24" w:rsidR="00B3745E" w:rsidRPr="00ED6435" w:rsidDel="003A2661" w:rsidRDefault="00216E03" w:rsidP="00266847">
      <w:pPr>
        <w:pStyle w:val="Odstavecseseznamem"/>
        <w:numPr>
          <w:ilvl w:val="0"/>
          <w:numId w:val="49"/>
        </w:numPr>
        <w:spacing w:before="120" w:after="120"/>
        <w:rPr>
          <w:del w:id="544" w:author="Hejlová Veronika Bc. DiS." w:date="2025-05-16T11:11:00Z"/>
          <w:rFonts w:ascii="Arial" w:hAnsi="Arial" w:cs="Arial"/>
        </w:rPr>
      </w:pPr>
      <w:del w:id="545" w:author="Hejlová Veronika Bc. DiS." w:date="2025-05-16T11:11:00Z">
        <w:r w:rsidRPr="00ED6435" w:rsidDel="003A2661">
          <w:rPr>
            <w:rFonts w:ascii="Arial" w:hAnsi="Arial" w:cs="Arial"/>
          </w:rPr>
          <w:delText>Volitelně nahradit</w:delText>
        </w:r>
        <w:r w:rsidR="00B3745E" w:rsidRPr="00ED6435" w:rsidDel="003A2661">
          <w:rPr>
            <w:rFonts w:ascii="Arial" w:hAnsi="Arial" w:cs="Arial"/>
          </w:rPr>
          <w:delText xml:space="preserve"> </w:delText>
        </w:r>
        <w:r w:rsidRPr="00ED6435" w:rsidDel="003A2661">
          <w:rPr>
            <w:rFonts w:ascii="Arial" w:hAnsi="Arial" w:cs="Arial"/>
          </w:rPr>
          <w:delText xml:space="preserve">text </w:delText>
        </w:r>
        <w:r w:rsidR="00B3745E" w:rsidRPr="00ED6435" w:rsidDel="003A2661">
          <w:rPr>
            <w:rFonts w:ascii="Arial" w:hAnsi="Arial" w:cs="Arial"/>
          </w:rPr>
          <w:delText xml:space="preserve">čl. </w:delText>
        </w:r>
        <w:r w:rsidRPr="00ED6435" w:rsidDel="003A2661">
          <w:rPr>
            <w:rFonts w:ascii="Arial" w:hAnsi="Arial" w:cs="Arial"/>
          </w:rPr>
          <w:delText>6.2.2</w:delText>
        </w:r>
        <w:r w:rsidR="00602CF3" w:rsidDel="003A2661">
          <w:rPr>
            <w:rFonts w:ascii="Arial" w:hAnsi="Arial" w:cs="Arial"/>
          </w:rPr>
          <w:delText xml:space="preserve"> b)</w:delText>
        </w:r>
        <w:r w:rsidR="00B3745E" w:rsidRPr="00ED6435" w:rsidDel="003A2661">
          <w:rPr>
            <w:rFonts w:ascii="Arial" w:hAnsi="Arial" w:cs="Arial"/>
          </w:rPr>
          <w:delText>:</w:delText>
        </w:r>
      </w:del>
    </w:p>
    <w:p w14:paraId="2BA8C7C7" w14:textId="78001318" w:rsidR="00B3745E" w:rsidRPr="00ED6435" w:rsidDel="003A2661" w:rsidRDefault="00B3745E" w:rsidP="00266847">
      <w:pPr>
        <w:pStyle w:val="Odstavecseseznamem"/>
        <w:numPr>
          <w:ilvl w:val="0"/>
          <w:numId w:val="17"/>
        </w:numPr>
        <w:spacing w:before="120" w:after="120" w:line="240" w:lineRule="auto"/>
        <w:ind w:left="1417" w:hanging="357"/>
        <w:contextualSpacing w:val="0"/>
        <w:jc w:val="both"/>
        <w:rPr>
          <w:del w:id="546" w:author="Hejlová Veronika Bc. DiS." w:date="2025-05-16T11:11:00Z"/>
          <w:rFonts w:ascii="Arial" w:hAnsi="Arial" w:cs="Arial"/>
        </w:rPr>
      </w:pPr>
      <w:del w:id="547" w:author="Hejlová Veronika Bc. DiS." w:date="2025-05-16T11:11:00Z">
        <w:r w:rsidRPr="00ED6435" w:rsidDel="003A2661">
          <w:rPr>
            <w:rFonts w:ascii="Arial" w:hAnsi="Arial" w:cs="Arial"/>
          </w:rPr>
          <w:delText>Podrobné měření polohopisu</w:delText>
        </w:r>
        <w:r w:rsidR="001D512A" w:rsidRPr="00ED6435" w:rsidDel="003A2661">
          <w:rPr>
            <w:rFonts w:ascii="Arial" w:hAnsi="Arial" w:cs="Arial"/>
          </w:rPr>
          <w:delText>,</w:delText>
        </w:r>
        <w:r w:rsidRPr="00ED6435" w:rsidDel="003A2661">
          <w:rPr>
            <w:rFonts w:ascii="Arial" w:hAnsi="Arial" w:cs="Arial"/>
          </w:rPr>
          <w:delText xml:space="preserve"> tj. předmětů stanovených v § 10 odst. 7</w:delText>
        </w:r>
        <w:r w:rsidR="00DD4FEB" w:rsidDel="003A2661">
          <w:rPr>
            <w:rFonts w:ascii="Arial" w:hAnsi="Arial" w:cs="Arial"/>
          </w:rPr>
          <w:delText xml:space="preserve"> a 8</w:delText>
        </w:r>
        <w:r w:rsidRPr="00ED6435" w:rsidDel="003A2661">
          <w:rPr>
            <w:rFonts w:ascii="Arial" w:hAnsi="Arial" w:cs="Arial"/>
          </w:rPr>
          <w:delText xml:space="preserve"> </w:delText>
        </w:r>
        <w:r w:rsidR="00CA0C30" w:rsidRPr="00ED6435" w:rsidDel="003A2661">
          <w:rPr>
            <w:rFonts w:ascii="Arial" w:hAnsi="Arial" w:cs="Arial"/>
          </w:rPr>
          <w:delText>V</w:delText>
        </w:r>
        <w:r w:rsidRPr="00ED6435" w:rsidDel="003A2661">
          <w:rPr>
            <w:rFonts w:ascii="Arial" w:hAnsi="Arial" w:cs="Arial"/>
          </w:rPr>
          <w:delText>yhlášky a</w:delText>
        </w:r>
        <w:r w:rsidR="00941E7C" w:rsidRPr="00ED6435" w:rsidDel="003A2661">
          <w:rPr>
            <w:rFonts w:ascii="Arial" w:hAnsi="Arial" w:cs="Arial"/>
          </w:rPr>
          <w:delText> </w:delText>
        </w:r>
        <w:r w:rsidRPr="00ED6435" w:rsidDel="003A2661">
          <w:rPr>
            <w:rFonts w:ascii="Arial" w:hAnsi="Arial" w:cs="Arial"/>
          </w:rPr>
          <w:delText xml:space="preserve">předmětů stanovených v § 5 </w:delText>
        </w:r>
        <w:r w:rsidR="005F280B" w:rsidRPr="00ED6435" w:rsidDel="003A2661">
          <w:rPr>
            <w:rFonts w:ascii="Arial" w:hAnsi="Arial" w:cs="Arial"/>
          </w:rPr>
          <w:delText>K</w:delText>
        </w:r>
        <w:r w:rsidRPr="00ED6435" w:rsidDel="003A2661">
          <w:rPr>
            <w:rFonts w:ascii="Arial" w:hAnsi="Arial" w:cs="Arial"/>
          </w:rPr>
          <w:delText xml:space="preserve">atastrální vyhlášky. Povinně zaměřenými předměty polohopisu </w:delText>
        </w:r>
        <w:r w:rsidR="001D512A" w:rsidRPr="00ED6435" w:rsidDel="003A2661">
          <w:rPr>
            <w:rFonts w:ascii="Arial" w:hAnsi="Arial" w:cs="Arial"/>
          </w:rPr>
          <w:delText>jsou</w:delText>
        </w:r>
        <w:r w:rsidRPr="00ED6435" w:rsidDel="003A2661">
          <w:rPr>
            <w:rFonts w:ascii="Arial" w:hAnsi="Arial" w:cs="Arial"/>
          </w:rPr>
          <w:delText>:</w:delText>
        </w:r>
      </w:del>
    </w:p>
    <w:p w14:paraId="0504E42E" w14:textId="6D3E0262" w:rsidR="00B3745E" w:rsidRPr="00ED6435" w:rsidDel="003A2661" w:rsidRDefault="00B3745E" w:rsidP="00266847">
      <w:pPr>
        <w:pStyle w:val="Odstavecseseznamem"/>
        <w:spacing w:before="120" w:after="120" w:line="240" w:lineRule="auto"/>
        <w:ind w:left="1417"/>
        <w:contextualSpacing w:val="0"/>
        <w:jc w:val="both"/>
        <w:rPr>
          <w:del w:id="548" w:author="Hejlová Veronika Bc. DiS." w:date="2025-05-16T11:11:00Z"/>
          <w:rFonts w:ascii="Arial" w:hAnsi="Arial" w:cs="Arial"/>
        </w:rPr>
      </w:pPr>
      <w:del w:id="549" w:author="Hejlová Veronika Bc. DiS." w:date="2025-05-16T11:11:00Z">
        <w:r w:rsidRPr="00ED6435" w:rsidDel="003A2661">
          <w:rPr>
            <w:rFonts w:ascii="Arial" w:hAnsi="Arial" w:cs="Arial"/>
          </w:rPr>
          <w:delText xml:space="preserve">komunikace a vodní toky v lesních komplexech. Předmětem zaměření komunikací v lesních komplexech, kde je pro potřeby </w:delText>
        </w:r>
        <w:r w:rsidR="001B743C" w:rsidRPr="00ED6435" w:rsidDel="003A2661">
          <w:rPr>
            <w:rFonts w:ascii="Arial" w:hAnsi="Arial" w:cs="Arial"/>
          </w:rPr>
          <w:delText>D</w:delText>
        </w:r>
        <w:r w:rsidRPr="00ED6435" w:rsidDel="003A2661">
          <w:rPr>
            <w:rFonts w:ascii="Arial" w:hAnsi="Arial" w:cs="Arial"/>
          </w:rPr>
          <w:delText>íla stanoveno 1 M</w:delText>
        </w:r>
        <w:r w:rsidR="001B743C" w:rsidRPr="00ED6435" w:rsidDel="003A2661">
          <w:rPr>
            <w:rFonts w:ascii="Arial" w:hAnsi="Arial" w:cs="Arial"/>
          </w:rPr>
          <w:delText>ěrná jednotka</w:delText>
        </w:r>
        <w:r w:rsidRPr="00ED6435" w:rsidDel="003A2661">
          <w:rPr>
            <w:rFonts w:ascii="Arial" w:hAnsi="Arial" w:cs="Arial"/>
          </w:rPr>
          <w:delText xml:space="preserve">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w:delText>
        </w:r>
        <w:r w:rsidR="00941E7C" w:rsidRPr="00ED6435" w:rsidDel="003A2661">
          <w:rPr>
            <w:rFonts w:ascii="Arial" w:hAnsi="Arial" w:cs="Arial"/>
          </w:rPr>
          <w:delText> </w:delText>
        </w:r>
        <w:r w:rsidRPr="00ED6435" w:rsidDel="003A2661">
          <w:rPr>
            <w:rFonts w:ascii="Arial" w:hAnsi="Arial" w:cs="Arial"/>
          </w:rPr>
          <w:delText>katastru.</w:delText>
        </w:r>
      </w:del>
    </w:p>
    <w:p w14:paraId="01F60A3C" w14:textId="18D0272B" w:rsidR="00B3745E" w:rsidRPr="00ED6435" w:rsidDel="003A2661" w:rsidRDefault="00216E03" w:rsidP="00266847">
      <w:pPr>
        <w:pStyle w:val="Odstavecseseznamem"/>
        <w:numPr>
          <w:ilvl w:val="0"/>
          <w:numId w:val="49"/>
        </w:numPr>
        <w:spacing w:before="120" w:after="120"/>
        <w:rPr>
          <w:del w:id="550" w:author="Hejlová Veronika Bc. DiS." w:date="2025-05-16T11:11:00Z"/>
          <w:rFonts w:ascii="Arial" w:hAnsi="Arial" w:cs="Arial"/>
        </w:rPr>
      </w:pPr>
      <w:del w:id="551" w:author="Hejlová Veronika Bc. DiS." w:date="2025-05-16T11:11:00Z">
        <w:r w:rsidRPr="00ED6435" w:rsidDel="003A2661">
          <w:rPr>
            <w:rFonts w:ascii="Arial" w:hAnsi="Arial" w:cs="Arial"/>
          </w:rPr>
          <w:delText>Volitelně doplnit text do</w:delText>
        </w:r>
        <w:r w:rsidR="00B3745E" w:rsidRPr="00ED6435" w:rsidDel="003A2661">
          <w:rPr>
            <w:rFonts w:ascii="Arial" w:hAnsi="Arial" w:cs="Arial"/>
          </w:rPr>
          <w:delText xml:space="preserve"> čl.</w:delText>
        </w:r>
        <w:r w:rsidRPr="00ED6435" w:rsidDel="003A2661">
          <w:rPr>
            <w:rFonts w:ascii="Arial" w:hAnsi="Arial" w:cs="Arial"/>
          </w:rPr>
          <w:delText xml:space="preserve"> 6.2.2</w:delText>
        </w:r>
        <w:r w:rsidR="00305AD0" w:rsidDel="003A2661">
          <w:rPr>
            <w:rFonts w:ascii="Arial" w:hAnsi="Arial" w:cs="Arial"/>
          </w:rPr>
          <w:delText xml:space="preserve"> </w:delText>
        </w:r>
        <w:r w:rsidR="00602CF3" w:rsidDel="003A2661">
          <w:rPr>
            <w:rFonts w:ascii="Arial" w:hAnsi="Arial" w:cs="Arial"/>
          </w:rPr>
          <w:delText>b)</w:delText>
        </w:r>
        <w:r w:rsidR="00B3745E" w:rsidRPr="00ED6435" w:rsidDel="003A2661">
          <w:rPr>
            <w:rFonts w:ascii="Arial" w:hAnsi="Arial" w:cs="Arial"/>
          </w:rPr>
          <w:delText>:</w:delText>
        </w:r>
      </w:del>
    </w:p>
    <w:p w14:paraId="56F35BF7" w14:textId="00201A84" w:rsidR="00B3745E" w:rsidRPr="00ED6435" w:rsidDel="003A2661" w:rsidRDefault="00B3745E" w:rsidP="00266847">
      <w:pPr>
        <w:pStyle w:val="Odstavecseseznamem"/>
        <w:numPr>
          <w:ilvl w:val="0"/>
          <w:numId w:val="17"/>
        </w:numPr>
        <w:spacing w:before="120" w:after="120" w:line="240" w:lineRule="auto"/>
        <w:ind w:left="1417" w:hanging="357"/>
        <w:contextualSpacing w:val="0"/>
        <w:jc w:val="both"/>
        <w:rPr>
          <w:del w:id="552" w:author="Hejlová Veronika Bc. DiS." w:date="2025-05-16T11:11:00Z"/>
          <w:rFonts w:ascii="Arial" w:hAnsi="Arial" w:cs="Arial"/>
        </w:rPr>
      </w:pPr>
      <w:del w:id="553" w:author="Hejlová Veronika Bc. DiS." w:date="2025-05-16T11:11:00Z">
        <w:r w:rsidRPr="00ED6435" w:rsidDel="003A2661">
          <w:rPr>
            <w:rFonts w:ascii="Arial" w:hAnsi="Arial" w:cs="Arial"/>
          </w:rPr>
          <w:delText>Při místním šetření bude provedeno v terénu zjišťování průběhu zónového členění chráněné krajinné oblasti (</w:delText>
        </w:r>
        <w:r w:rsidR="00761CF6" w:rsidRPr="00ED6435" w:rsidDel="003A2661">
          <w:rPr>
            <w:rFonts w:ascii="Arial" w:hAnsi="Arial" w:cs="Arial"/>
          </w:rPr>
          <w:delText>„</w:delText>
        </w:r>
        <w:r w:rsidRPr="00E01AA7" w:rsidDel="003A2661">
          <w:rPr>
            <w:rFonts w:ascii="Arial" w:hAnsi="Arial" w:cs="Arial"/>
            <w:b/>
            <w:bCs/>
          </w:rPr>
          <w:delText>CHKO</w:delText>
        </w:r>
        <w:r w:rsidR="00761CF6" w:rsidRPr="00ED6435" w:rsidDel="003A2661">
          <w:rPr>
            <w:rFonts w:ascii="Arial" w:hAnsi="Arial" w:cs="Arial"/>
          </w:rPr>
          <w:delText>“</w:delText>
        </w:r>
        <w:r w:rsidRPr="00ED6435" w:rsidDel="003A2661">
          <w:rPr>
            <w:rFonts w:ascii="Arial" w:hAnsi="Arial" w:cs="Arial"/>
          </w:rPr>
          <w:delText xml:space="preserve">), na které bude </w:delText>
        </w:r>
        <w:r w:rsidR="00397924" w:rsidRPr="00ED6435" w:rsidDel="003A2661">
          <w:rPr>
            <w:rFonts w:ascii="Arial" w:hAnsi="Arial" w:cs="Arial"/>
          </w:rPr>
          <w:delText>O</w:delText>
        </w:r>
        <w:r w:rsidRPr="00ED6435" w:rsidDel="003A2661">
          <w:rPr>
            <w:rFonts w:ascii="Arial" w:hAnsi="Arial" w:cs="Arial"/>
          </w:rPr>
          <w:delText>bjednatelem pozván, kromě komise, i zaměstnanec správy CHKO.</w:delText>
        </w:r>
      </w:del>
    </w:p>
    <w:p w14:paraId="511BE71A" w14:textId="0B1FE47A" w:rsidR="00B3745E" w:rsidRPr="00ED6435" w:rsidDel="003A2661" w:rsidRDefault="00B3745E" w:rsidP="00266847">
      <w:pPr>
        <w:pStyle w:val="Odstavecseseznamem"/>
        <w:numPr>
          <w:ilvl w:val="0"/>
          <w:numId w:val="49"/>
        </w:numPr>
        <w:spacing w:before="120" w:after="120" w:line="240" w:lineRule="auto"/>
        <w:ind w:left="714" w:hanging="357"/>
        <w:jc w:val="both"/>
        <w:rPr>
          <w:del w:id="554" w:author="Hejlová Veronika Bc. DiS." w:date="2025-05-16T11:11:00Z"/>
          <w:rFonts w:ascii="Arial" w:hAnsi="Arial" w:cs="Arial"/>
        </w:rPr>
      </w:pPr>
      <w:del w:id="555" w:author="Hejlová Veronika Bc. DiS." w:date="2025-05-16T11:11:00Z">
        <w:r w:rsidRPr="00ED6435" w:rsidDel="003A2661">
          <w:rPr>
            <w:rFonts w:ascii="Arial" w:hAnsi="Arial" w:cs="Arial"/>
          </w:rPr>
          <w:delText xml:space="preserve">Upravit volitelně název čl. </w:delText>
        </w:r>
        <w:r w:rsidR="00602CF3" w:rsidDel="003A2661">
          <w:rPr>
            <w:rFonts w:ascii="Arial" w:hAnsi="Arial" w:cs="Arial"/>
          </w:rPr>
          <w:delText xml:space="preserve">6.2.4 </w:delText>
        </w:r>
        <w:r w:rsidRPr="00ED6435" w:rsidDel="003A2661">
          <w:rPr>
            <w:rFonts w:ascii="Arial" w:hAnsi="Arial" w:cs="Arial"/>
          </w:rPr>
          <w:delText>Zjišťování hranic obvod</w:delText>
        </w:r>
        <w:r w:rsidR="00FF0413" w:rsidDel="003A2661">
          <w:rPr>
            <w:rFonts w:ascii="Arial" w:hAnsi="Arial" w:cs="Arial"/>
          </w:rPr>
          <w:delText>u</w:delText>
        </w:r>
        <w:r w:rsidRPr="00ED6435" w:rsidDel="003A2661">
          <w:rPr>
            <w:rFonts w:ascii="Arial" w:hAnsi="Arial" w:cs="Arial"/>
          </w:rPr>
          <w:delText xml:space="preserve"> KoPÚ a volitelně do </w:delText>
        </w:r>
        <w:r w:rsidR="008A7266" w:rsidRPr="00ED6435" w:rsidDel="003A2661">
          <w:rPr>
            <w:rFonts w:ascii="Arial" w:hAnsi="Arial" w:cs="Arial"/>
          </w:rPr>
          <w:delText xml:space="preserve">čl. </w:delText>
        </w:r>
        <w:r w:rsidR="00602CF3" w:rsidDel="003A2661">
          <w:rPr>
            <w:rFonts w:ascii="Arial" w:hAnsi="Arial" w:cs="Arial"/>
          </w:rPr>
          <w:delText>6.2.4</w:delText>
        </w:r>
        <w:r w:rsidR="007639C7" w:rsidDel="003A2661">
          <w:rPr>
            <w:rFonts w:ascii="Arial" w:hAnsi="Arial" w:cs="Arial"/>
          </w:rPr>
          <w:delText xml:space="preserve"> </w:delText>
        </w:r>
        <w:r w:rsidRPr="00ED6435" w:rsidDel="003A2661">
          <w:rPr>
            <w:rFonts w:ascii="Arial" w:hAnsi="Arial" w:cs="Arial"/>
          </w:rPr>
          <w:delText>doplnit texty:</w:delText>
        </w:r>
      </w:del>
    </w:p>
    <w:p w14:paraId="0EB55BCA" w14:textId="68F1B6F4" w:rsidR="00B3745E" w:rsidRPr="00ED6435" w:rsidDel="003A2661" w:rsidRDefault="00B3745E" w:rsidP="00266847">
      <w:pPr>
        <w:pStyle w:val="Odstavecseseznamem"/>
        <w:numPr>
          <w:ilvl w:val="0"/>
          <w:numId w:val="17"/>
        </w:numPr>
        <w:spacing w:before="120" w:after="120" w:line="240" w:lineRule="auto"/>
        <w:ind w:left="1417" w:hanging="357"/>
        <w:contextualSpacing w:val="0"/>
        <w:jc w:val="both"/>
        <w:rPr>
          <w:del w:id="556" w:author="Hejlová Veronika Bc. DiS." w:date="2025-05-16T11:11:00Z"/>
          <w:rFonts w:ascii="Arial" w:hAnsi="Arial" w:cs="Arial"/>
        </w:rPr>
      </w:pPr>
      <w:del w:id="557" w:author="Hejlová Veronika Bc. DiS." w:date="2025-05-16T11:11:00Z">
        <w:r w:rsidRPr="00ED6435" w:rsidDel="003A2661">
          <w:rPr>
            <w:rFonts w:ascii="Arial" w:hAnsi="Arial" w:cs="Arial"/>
          </w:rPr>
          <w:delText xml:space="preserve">Vypracování potřebných geometrických plánů pro rozdělení pozemků na hranici mezi řešenými a neřešenými pozemky dle § 2 </w:delText>
        </w:r>
        <w:r w:rsidR="00CA0C30" w:rsidRPr="00ED6435" w:rsidDel="003A2661">
          <w:rPr>
            <w:rFonts w:ascii="Arial" w:hAnsi="Arial" w:cs="Arial"/>
          </w:rPr>
          <w:delText>Z</w:delText>
        </w:r>
        <w:r w:rsidRPr="00ED6435" w:rsidDel="003A2661">
          <w:rPr>
            <w:rFonts w:ascii="Arial" w:hAnsi="Arial" w:cs="Arial"/>
          </w:rPr>
          <w:delText>ákona.</w:delText>
        </w:r>
      </w:del>
    </w:p>
    <w:p w14:paraId="5E8F0815" w14:textId="030E7A0B" w:rsidR="00B3745E" w:rsidRPr="00ED6435" w:rsidDel="003A2661" w:rsidRDefault="00B3745E" w:rsidP="00266847">
      <w:pPr>
        <w:pStyle w:val="Odstavecseseznamem"/>
        <w:numPr>
          <w:ilvl w:val="0"/>
          <w:numId w:val="17"/>
        </w:numPr>
        <w:spacing w:before="120" w:after="120" w:line="240" w:lineRule="auto"/>
        <w:ind w:left="1417" w:hanging="357"/>
        <w:contextualSpacing w:val="0"/>
        <w:jc w:val="both"/>
        <w:rPr>
          <w:del w:id="558" w:author="Hejlová Veronika Bc. DiS." w:date="2025-05-16T11:11:00Z"/>
          <w:rFonts w:ascii="Arial" w:hAnsi="Arial" w:cs="Arial"/>
        </w:rPr>
      </w:pPr>
      <w:del w:id="559" w:author="Hejlová Veronika Bc. DiS." w:date="2025-05-16T11:11:00Z">
        <w:r w:rsidRPr="00ED6435" w:rsidDel="003A2661">
          <w:rPr>
            <w:rFonts w:ascii="Arial" w:hAnsi="Arial" w:cs="Arial"/>
          </w:rPr>
          <w:delText xml:space="preserve">Aktualizace místních a pomístních názvů, vypracování seznamu místních a pomístních názvů a grafického přehledu místních a pomístních názvů, vše odsouhlasené příslušnou obcí. Souhlas zajišťuje </w:delText>
        </w:r>
        <w:r w:rsidR="00397924" w:rsidRPr="00ED6435" w:rsidDel="003A2661">
          <w:rPr>
            <w:rFonts w:ascii="Arial" w:hAnsi="Arial" w:cs="Arial"/>
          </w:rPr>
          <w:delText>Z</w:delText>
        </w:r>
        <w:r w:rsidRPr="00ED6435" w:rsidDel="003A2661">
          <w:rPr>
            <w:rFonts w:ascii="Arial" w:hAnsi="Arial" w:cs="Arial"/>
          </w:rPr>
          <w:delText>hotovitel.</w:delText>
        </w:r>
      </w:del>
    </w:p>
    <w:p w14:paraId="3035F435" w14:textId="6DC9F851" w:rsidR="00B3745E" w:rsidRPr="00ED6435" w:rsidDel="003A2661" w:rsidRDefault="008A7266" w:rsidP="00266847">
      <w:pPr>
        <w:pStyle w:val="Odstavecseseznamem"/>
        <w:numPr>
          <w:ilvl w:val="0"/>
          <w:numId w:val="49"/>
        </w:numPr>
        <w:spacing w:before="120" w:after="120"/>
        <w:rPr>
          <w:del w:id="560" w:author="Hejlová Veronika Bc. DiS." w:date="2025-05-16T11:11:00Z"/>
          <w:rFonts w:ascii="Arial" w:hAnsi="Arial" w:cs="Arial"/>
        </w:rPr>
      </w:pPr>
      <w:del w:id="561" w:author="Hejlová Veronika Bc. DiS." w:date="2025-05-16T11:11:00Z">
        <w:r w:rsidRPr="00ED6435" w:rsidDel="003A2661">
          <w:rPr>
            <w:rFonts w:ascii="Arial" w:hAnsi="Arial" w:cs="Arial"/>
          </w:rPr>
          <w:delText xml:space="preserve">Volitelně doplnit text do </w:delText>
        </w:r>
        <w:r w:rsidR="00B3745E" w:rsidRPr="00ED6435" w:rsidDel="003A2661">
          <w:rPr>
            <w:rFonts w:ascii="Arial" w:hAnsi="Arial" w:cs="Arial"/>
          </w:rPr>
          <w:delText>čl.</w:delText>
        </w:r>
        <w:r w:rsidRPr="00ED6435" w:rsidDel="003A2661">
          <w:rPr>
            <w:rFonts w:ascii="Arial" w:hAnsi="Arial" w:cs="Arial"/>
          </w:rPr>
          <w:delText xml:space="preserve"> </w:delText>
        </w:r>
        <w:r w:rsidR="00602CF3" w:rsidDel="003A2661">
          <w:rPr>
            <w:rFonts w:ascii="Arial" w:hAnsi="Arial" w:cs="Arial"/>
          </w:rPr>
          <w:delText xml:space="preserve">6.2.7 </w:delText>
        </w:r>
        <w:r w:rsidR="00B3745E" w:rsidRPr="00ED6435" w:rsidDel="003A2661">
          <w:rPr>
            <w:rFonts w:ascii="Arial" w:hAnsi="Arial" w:cs="Arial"/>
          </w:rPr>
          <w:delText>Rozbor současného stavu:</w:delText>
        </w:r>
      </w:del>
    </w:p>
    <w:p w14:paraId="20E66248" w14:textId="2FC5DB87" w:rsidR="00B3745E" w:rsidRPr="00ED6435" w:rsidDel="003A2661" w:rsidRDefault="00B3745E" w:rsidP="00266847">
      <w:pPr>
        <w:pStyle w:val="Odstavecseseznamem"/>
        <w:numPr>
          <w:ilvl w:val="0"/>
          <w:numId w:val="17"/>
        </w:numPr>
        <w:spacing w:before="120" w:after="120" w:line="240" w:lineRule="auto"/>
        <w:ind w:left="1417" w:hanging="357"/>
        <w:contextualSpacing w:val="0"/>
        <w:jc w:val="both"/>
        <w:rPr>
          <w:del w:id="562" w:author="Hejlová Veronika Bc. DiS." w:date="2025-05-16T11:11:00Z"/>
          <w:rFonts w:ascii="Arial" w:hAnsi="Arial" w:cs="Arial"/>
        </w:rPr>
      </w:pPr>
      <w:del w:id="563" w:author="Hejlová Veronika Bc. DiS." w:date="2025-05-16T11:11:00Z">
        <w:r w:rsidRPr="00ED6435" w:rsidDel="003A2661">
          <w:rPr>
            <w:rFonts w:ascii="Arial" w:hAnsi="Arial" w:cs="Arial"/>
          </w:rPr>
          <w:delText xml:space="preserve">Součástí a podkladem pro vypracování dokumentace nároků vlastníků bude topologická úprava linií BPEJ na zaměřený skutečný stav, odsouhlasená příslušným odborem SPÚ. Elaborát bude vypracován v souladu s § 8 </w:delText>
        </w:r>
        <w:r w:rsidR="00CA0C30" w:rsidRPr="00ED6435" w:rsidDel="003A2661">
          <w:rPr>
            <w:rFonts w:ascii="Arial" w:hAnsi="Arial" w:cs="Arial"/>
          </w:rPr>
          <w:delText>Z</w:delText>
        </w:r>
        <w:r w:rsidRPr="00ED6435" w:rsidDel="003A2661">
          <w:rPr>
            <w:rFonts w:ascii="Arial" w:hAnsi="Arial" w:cs="Arial"/>
          </w:rPr>
          <w:delText>ákona</w:delText>
        </w:r>
        <w:r w:rsidR="00E77CC5" w:rsidDel="003A2661">
          <w:rPr>
            <w:rFonts w:ascii="Arial" w:hAnsi="Arial" w:cs="Arial"/>
          </w:rPr>
          <w:delText>,</w:delText>
        </w:r>
        <w:r w:rsidRPr="00ED6435" w:rsidDel="003A2661">
          <w:rPr>
            <w:rFonts w:ascii="Arial" w:hAnsi="Arial" w:cs="Arial"/>
          </w:rPr>
          <w:delText xml:space="preserve"> § 11 a </w:delText>
        </w:r>
        <w:r w:rsidR="00E77CC5" w:rsidDel="003A2661">
          <w:rPr>
            <w:rFonts w:ascii="Arial" w:hAnsi="Arial" w:cs="Arial"/>
          </w:rPr>
          <w:delText xml:space="preserve">§ </w:delText>
        </w:r>
        <w:r w:rsidRPr="00ED6435" w:rsidDel="003A2661">
          <w:rPr>
            <w:rFonts w:ascii="Arial" w:hAnsi="Arial" w:cs="Arial"/>
          </w:rPr>
          <w:delText xml:space="preserve">12 </w:delText>
        </w:r>
        <w:r w:rsidR="00CA0C30" w:rsidRPr="00ED6435" w:rsidDel="003A2661">
          <w:rPr>
            <w:rFonts w:ascii="Arial" w:hAnsi="Arial" w:cs="Arial"/>
          </w:rPr>
          <w:delText>V</w:delText>
        </w:r>
        <w:r w:rsidRPr="00ED6435" w:rsidDel="003A2661">
          <w:rPr>
            <w:rFonts w:ascii="Arial" w:hAnsi="Arial" w:cs="Arial"/>
          </w:rPr>
          <w:delText xml:space="preserve">yhlášky a </w:delText>
        </w:r>
        <w:r w:rsidR="00991EC7" w:rsidDel="003A2661">
          <w:rPr>
            <w:rFonts w:ascii="Arial" w:hAnsi="Arial" w:cs="Arial"/>
          </w:rPr>
          <w:delText xml:space="preserve">s </w:delText>
        </w:r>
        <w:r w:rsidRPr="00ED6435" w:rsidDel="003A2661">
          <w:rPr>
            <w:rFonts w:ascii="Arial" w:hAnsi="Arial" w:cs="Arial"/>
          </w:rPr>
          <w:delText>příloh</w:delText>
        </w:r>
        <w:r w:rsidR="00771757" w:rsidDel="003A2661">
          <w:rPr>
            <w:rFonts w:ascii="Arial" w:hAnsi="Arial" w:cs="Arial"/>
          </w:rPr>
          <w:delText>ou</w:delText>
        </w:r>
        <w:r w:rsidRPr="00ED6435" w:rsidDel="003A2661">
          <w:rPr>
            <w:rFonts w:ascii="Arial" w:hAnsi="Arial" w:cs="Arial"/>
          </w:rPr>
          <w:delText xml:space="preserve"> č. 1 </w:delText>
        </w:r>
        <w:r w:rsidR="00CA0C30" w:rsidRPr="00ED6435" w:rsidDel="003A2661">
          <w:rPr>
            <w:rFonts w:ascii="Arial" w:hAnsi="Arial" w:cs="Arial"/>
          </w:rPr>
          <w:delText>V</w:delText>
        </w:r>
        <w:r w:rsidRPr="00ED6435" w:rsidDel="003A2661">
          <w:rPr>
            <w:rFonts w:ascii="Arial" w:hAnsi="Arial" w:cs="Arial"/>
          </w:rPr>
          <w:delText xml:space="preserve">yhlášky, jeho předání příslušnému odboru SPÚ zajistí </w:delText>
        </w:r>
        <w:r w:rsidR="00397924" w:rsidRPr="00ED6435" w:rsidDel="003A2661">
          <w:rPr>
            <w:rFonts w:ascii="Arial" w:hAnsi="Arial" w:cs="Arial"/>
          </w:rPr>
          <w:delText>O</w:delText>
        </w:r>
        <w:r w:rsidRPr="00ED6435" w:rsidDel="003A2661">
          <w:rPr>
            <w:rFonts w:ascii="Arial" w:hAnsi="Arial" w:cs="Arial"/>
          </w:rPr>
          <w:delText>bjednatel.</w:delText>
        </w:r>
      </w:del>
    </w:p>
    <w:p w14:paraId="41553381" w14:textId="0F9D3666" w:rsidR="00B3745E" w:rsidRPr="00ED6435" w:rsidDel="003A2661" w:rsidRDefault="008A7266" w:rsidP="00266847">
      <w:pPr>
        <w:pStyle w:val="Odstavecseseznamem"/>
        <w:numPr>
          <w:ilvl w:val="0"/>
          <w:numId w:val="49"/>
        </w:numPr>
        <w:spacing w:before="120" w:after="120" w:line="240" w:lineRule="auto"/>
        <w:ind w:left="714" w:hanging="357"/>
        <w:jc w:val="both"/>
        <w:rPr>
          <w:del w:id="564" w:author="Hejlová Veronika Bc. DiS." w:date="2025-05-16T11:11:00Z"/>
          <w:rFonts w:ascii="Arial" w:hAnsi="Arial" w:cs="Arial"/>
        </w:rPr>
      </w:pPr>
      <w:del w:id="565" w:author="Hejlová Veronika Bc. DiS." w:date="2025-05-16T11:11:00Z">
        <w:r w:rsidRPr="00ED6435" w:rsidDel="003A2661">
          <w:rPr>
            <w:rFonts w:ascii="Arial" w:hAnsi="Arial" w:cs="Arial"/>
          </w:rPr>
          <w:delText>Volitelně doplnit text do čl.</w:delText>
        </w:r>
        <w:r w:rsidR="001D512A" w:rsidRPr="00ED6435" w:rsidDel="003A2661">
          <w:rPr>
            <w:rFonts w:ascii="Arial" w:hAnsi="Arial" w:cs="Arial"/>
          </w:rPr>
          <w:delText xml:space="preserve"> </w:delText>
        </w:r>
        <w:r w:rsidR="00602CF3" w:rsidDel="003A2661">
          <w:rPr>
            <w:rFonts w:ascii="Arial" w:hAnsi="Arial" w:cs="Arial"/>
          </w:rPr>
          <w:delText xml:space="preserve">6.3.2 </w:delText>
        </w:r>
        <w:r w:rsidR="00B3745E" w:rsidRPr="00ED6435" w:rsidDel="003A2661">
          <w:rPr>
            <w:rFonts w:ascii="Arial" w:hAnsi="Arial" w:cs="Arial"/>
          </w:rPr>
          <w:delText>Vypracování návrhu nového uspořádání pozemků k</w:delText>
        </w:r>
        <w:r w:rsidR="00D83A25" w:rsidRPr="00ED6435" w:rsidDel="003A2661">
          <w:rPr>
            <w:rFonts w:ascii="Arial" w:hAnsi="Arial" w:cs="Arial"/>
          </w:rPr>
          <w:delText xml:space="preserve"> jeho </w:delText>
        </w:r>
        <w:r w:rsidR="00B3745E" w:rsidRPr="00ED6435" w:rsidDel="003A2661">
          <w:rPr>
            <w:rFonts w:ascii="Arial" w:hAnsi="Arial" w:cs="Arial"/>
          </w:rPr>
          <w:delText xml:space="preserve">vystavení dle § 11 odst. 1 </w:delText>
        </w:r>
        <w:r w:rsidRPr="00ED6435" w:rsidDel="003A2661">
          <w:rPr>
            <w:rFonts w:ascii="Arial" w:hAnsi="Arial" w:cs="Arial"/>
          </w:rPr>
          <w:delText>Z</w:delText>
        </w:r>
        <w:r w:rsidR="00B3745E" w:rsidRPr="00ED6435" w:rsidDel="003A2661">
          <w:rPr>
            <w:rFonts w:ascii="Arial" w:hAnsi="Arial" w:cs="Arial"/>
          </w:rPr>
          <w:delText>ákona:</w:delText>
        </w:r>
      </w:del>
    </w:p>
    <w:p w14:paraId="7E469464" w14:textId="157D4A78" w:rsidR="00B3745E" w:rsidRPr="00ED6435" w:rsidDel="003A2661" w:rsidRDefault="00B3745E" w:rsidP="00266847">
      <w:pPr>
        <w:pStyle w:val="Odstavecseseznamem"/>
        <w:numPr>
          <w:ilvl w:val="0"/>
          <w:numId w:val="17"/>
        </w:numPr>
        <w:spacing w:before="120" w:after="120" w:line="240" w:lineRule="auto"/>
        <w:ind w:left="1417" w:hanging="357"/>
        <w:contextualSpacing w:val="0"/>
        <w:jc w:val="both"/>
        <w:rPr>
          <w:del w:id="566" w:author="Hejlová Veronika Bc. DiS." w:date="2025-05-16T11:11:00Z"/>
          <w:rFonts w:ascii="Arial" w:hAnsi="Arial" w:cs="Arial"/>
        </w:rPr>
      </w:pPr>
      <w:del w:id="567" w:author="Hejlová Veronika Bc. DiS." w:date="2025-05-16T11:11:00Z">
        <w:r w:rsidRPr="00ED6435" w:rsidDel="003A2661">
          <w:rPr>
            <w:rFonts w:ascii="Arial" w:hAnsi="Arial" w:cs="Arial"/>
          </w:rPr>
          <w:delText xml:space="preserve">Specificky řešené optimální prostorové a funkční uspořádání nových pozemků v lesních komplexech bude zpracováno především dle požadavků </w:delText>
        </w:r>
        <w:commentRangeStart w:id="568"/>
        <w:r w:rsidRPr="00ED6435" w:rsidDel="003A2661">
          <w:rPr>
            <w:rFonts w:ascii="Arial" w:hAnsi="Arial" w:cs="Arial"/>
          </w:rPr>
          <w:delText>správy CHKO</w:delText>
        </w:r>
        <w:commentRangeEnd w:id="568"/>
        <w:r w:rsidRPr="00ED6435" w:rsidDel="003A2661">
          <w:rPr>
            <w:rFonts w:ascii="Arial" w:hAnsi="Arial" w:cs="Arial"/>
          </w:rPr>
          <w:commentReference w:id="568"/>
        </w:r>
        <w:r w:rsidR="009A5DE6" w:rsidDel="003A2661">
          <w:rPr>
            <w:rFonts w:ascii="Arial" w:hAnsi="Arial" w:cs="Arial"/>
          </w:rPr>
          <w:delText xml:space="preserve"> </w:delText>
        </w:r>
        <w:r w:rsidRPr="00ED6435" w:rsidDel="003A2661">
          <w:rPr>
            <w:rFonts w:ascii="Arial" w:hAnsi="Arial" w:cs="Arial"/>
          </w:rPr>
          <w:delText>a</w:delText>
        </w:r>
        <w:r w:rsidR="00941E7C" w:rsidRPr="00ED6435" w:rsidDel="003A2661">
          <w:rPr>
            <w:rFonts w:ascii="Arial" w:hAnsi="Arial" w:cs="Arial"/>
          </w:rPr>
          <w:delText> </w:delText>
        </w:r>
        <w:r w:rsidRPr="00ED6435" w:rsidDel="003A2661">
          <w:rPr>
            <w:rFonts w:ascii="Arial" w:hAnsi="Arial" w:cs="Arial"/>
          </w:rPr>
          <w:delText>Vojenských lesů a statků ČR, s. p. s ohledem na způsob ochrany a využití lesních celků. Vypracovaný návrh bude akceptovat zaměřené komunikace a vodní toky.</w:delText>
        </w:r>
      </w:del>
    </w:p>
    <w:p w14:paraId="4A4A9D2B" w14:textId="32FE9540" w:rsidR="00B3745E" w:rsidRPr="00ED6435" w:rsidDel="003A2661" w:rsidRDefault="00D14C28" w:rsidP="00266847">
      <w:pPr>
        <w:pStyle w:val="Odstavecseseznamem"/>
        <w:numPr>
          <w:ilvl w:val="0"/>
          <w:numId w:val="49"/>
        </w:numPr>
        <w:spacing w:before="120" w:after="120"/>
        <w:rPr>
          <w:del w:id="569" w:author="Hejlová Veronika Bc. DiS." w:date="2025-05-16T11:11:00Z"/>
          <w:rFonts w:ascii="Arial" w:hAnsi="Arial" w:cs="Arial"/>
        </w:rPr>
      </w:pPr>
      <w:del w:id="570" w:author="Hejlová Veronika Bc. DiS." w:date="2025-05-16T11:11:00Z">
        <w:r w:rsidRPr="00ED6435" w:rsidDel="003A2661">
          <w:rPr>
            <w:rFonts w:ascii="Arial" w:hAnsi="Arial" w:cs="Arial"/>
          </w:rPr>
          <w:delText xml:space="preserve">Do článku 5. DALŠÍ PODMÍNKY PLNĚNNÍ SMLOUVY </w:delText>
        </w:r>
        <w:r w:rsidR="00B3745E" w:rsidRPr="00ED6435" w:rsidDel="003A2661">
          <w:rPr>
            <w:rFonts w:ascii="Arial" w:hAnsi="Arial" w:cs="Arial"/>
          </w:rPr>
          <w:delText>povinně doplnit text:</w:delText>
        </w:r>
      </w:del>
    </w:p>
    <w:p w14:paraId="2B7C5104" w14:textId="3F506554" w:rsidR="00B3745E" w:rsidRPr="00305AD0" w:rsidDel="003A2661" w:rsidRDefault="00B3745E" w:rsidP="00266847">
      <w:pPr>
        <w:pStyle w:val="Odstavecseseznamem"/>
        <w:numPr>
          <w:ilvl w:val="0"/>
          <w:numId w:val="17"/>
        </w:numPr>
        <w:spacing w:before="120" w:after="120" w:line="240" w:lineRule="auto"/>
        <w:ind w:left="1417" w:hanging="357"/>
        <w:contextualSpacing w:val="0"/>
        <w:jc w:val="both"/>
        <w:rPr>
          <w:del w:id="571" w:author="Hejlová Veronika Bc. DiS." w:date="2025-05-16T11:11:00Z"/>
          <w:rFonts w:ascii="Arial" w:hAnsi="Arial" w:cs="Arial"/>
        </w:rPr>
      </w:pPr>
      <w:del w:id="572" w:author="Hejlová Veronika Bc. DiS." w:date="2025-05-16T11:11:00Z">
        <w:r w:rsidRPr="00305AD0" w:rsidDel="003A2661">
          <w:rPr>
            <w:rFonts w:ascii="Arial" w:hAnsi="Arial" w:cs="Arial"/>
          </w:rPr>
          <w:delText xml:space="preserve">Nedílnou součástí této </w:delText>
        </w:r>
        <w:r w:rsidR="00CE7A91" w:rsidRPr="00305AD0" w:rsidDel="003A2661">
          <w:rPr>
            <w:rFonts w:ascii="Arial" w:hAnsi="Arial" w:cs="Arial"/>
          </w:rPr>
          <w:delText>S</w:delText>
        </w:r>
        <w:r w:rsidRPr="00305AD0" w:rsidDel="003A2661">
          <w:rPr>
            <w:rFonts w:ascii="Arial" w:hAnsi="Arial" w:cs="Arial"/>
          </w:rPr>
          <w:delText>mlouvy</w:delText>
        </w:r>
        <w:r w:rsidR="00305AD0" w:rsidRPr="00305AD0" w:rsidDel="003A2661">
          <w:rPr>
            <w:rFonts w:ascii="Arial" w:hAnsi="Arial" w:cs="Arial"/>
          </w:rPr>
          <w:delText>,</w:delText>
        </w:r>
        <w:r w:rsidRPr="00305AD0" w:rsidDel="003A2661">
          <w:rPr>
            <w:rFonts w:ascii="Arial" w:hAnsi="Arial" w:cs="Arial"/>
          </w:rPr>
          <w:delText xml:space="preserve"> jako její příloha č. 2</w:delText>
        </w:r>
        <w:r w:rsidR="00305AD0" w:rsidRPr="00305AD0" w:rsidDel="003A2661">
          <w:rPr>
            <w:rFonts w:ascii="Arial" w:hAnsi="Arial" w:cs="Arial"/>
          </w:rPr>
          <w:delText>,</w:delText>
        </w:r>
        <w:r w:rsidRPr="00305AD0" w:rsidDel="003A2661">
          <w:rPr>
            <w:rFonts w:ascii="Arial" w:hAnsi="Arial" w:cs="Arial"/>
          </w:rPr>
          <w:delText xml:space="preserve"> je Metodický postup k zajištění bezpečnosti práce při provádění geodetických prací v rámci pozemkových úprav na územích bývalých vojenských újezdů (VÚj), který jsou </w:delText>
        </w:r>
        <w:r w:rsidR="00CE7A91" w:rsidRPr="00305AD0" w:rsidDel="003A2661">
          <w:rPr>
            <w:rFonts w:ascii="Arial" w:hAnsi="Arial" w:cs="Arial"/>
          </w:rPr>
          <w:delText>S</w:delText>
        </w:r>
        <w:r w:rsidRPr="00305AD0" w:rsidDel="003A2661">
          <w:rPr>
            <w:rFonts w:ascii="Arial" w:hAnsi="Arial" w:cs="Arial"/>
          </w:rPr>
          <w:delText>mluvní strany povinny dodržovat.</w:delText>
        </w:r>
      </w:del>
    </w:p>
    <w:p w14:paraId="5B3CCA7D" w14:textId="4A6E5B71" w:rsidR="00B3745E" w:rsidRPr="00ED6435" w:rsidDel="003A2661" w:rsidRDefault="00B3745E" w:rsidP="00266847">
      <w:pPr>
        <w:pStyle w:val="Odstavecseseznamem"/>
        <w:numPr>
          <w:ilvl w:val="0"/>
          <w:numId w:val="49"/>
        </w:numPr>
        <w:spacing w:before="120" w:after="120"/>
        <w:rPr>
          <w:del w:id="573" w:author="Hejlová Veronika Bc. DiS." w:date="2025-05-16T11:11:00Z"/>
          <w:rFonts w:ascii="Arial" w:hAnsi="Arial" w:cs="Arial"/>
        </w:rPr>
      </w:pPr>
      <w:del w:id="574" w:author="Hejlová Veronika Bc. DiS." w:date="2025-05-16T11:11:00Z">
        <w:r w:rsidRPr="00ED6435" w:rsidDel="003A2661">
          <w:rPr>
            <w:rFonts w:ascii="Arial" w:hAnsi="Arial" w:cs="Arial"/>
          </w:rPr>
          <w:delText xml:space="preserve">Do </w:delText>
        </w:r>
        <w:r w:rsidR="00226532" w:rsidRPr="00ED6435" w:rsidDel="003A2661">
          <w:rPr>
            <w:rFonts w:ascii="Arial" w:hAnsi="Arial" w:cs="Arial"/>
          </w:rPr>
          <w:delText xml:space="preserve">čl. </w:delText>
        </w:r>
        <w:r w:rsidR="00602CF3" w:rsidDel="003A2661">
          <w:rPr>
            <w:rFonts w:ascii="Arial" w:hAnsi="Arial" w:cs="Arial"/>
          </w:rPr>
          <w:delText>20.10</w:delText>
        </w:r>
        <w:r w:rsidR="00226532" w:rsidRPr="00ED6435" w:rsidDel="003A2661">
          <w:rPr>
            <w:rFonts w:ascii="Arial" w:hAnsi="Arial" w:cs="Arial"/>
          </w:rPr>
          <w:delText xml:space="preserve"> </w:delText>
        </w:r>
        <w:r w:rsidRPr="00ED6435" w:rsidDel="003A2661">
          <w:rPr>
            <w:rFonts w:ascii="Arial" w:hAnsi="Arial" w:cs="Arial"/>
          </w:rPr>
          <w:delText>povinně doplnit</w:delText>
        </w:r>
        <w:r w:rsidR="00226532" w:rsidRPr="00ED6435" w:rsidDel="003A2661">
          <w:rPr>
            <w:rFonts w:ascii="Arial" w:hAnsi="Arial" w:cs="Arial"/>
          </w:rPr>
          <w:delText xml:space="preserve"> přílohu č. 2</w:delText>
        </w:r>
        <w:r w:rsidRPr="00ED6435" w:rsidDel="003A2661">
          <w:rPr>
            <w:rFonts w:ascii="Arial" w:hAnsi="Arial" w:cs="Arial"/>
          </w:rPr>
          <w:delText>:</w:delText>
        </w:r>
      </w:del>
    </w:p>
    <w:p w14:paraId="50699A2A" w14:textId="00BA733B" w:rsidR="00226532" w:rsidRPr="00ED6435" w:rsidDel="003A2661" w:rsidRDefault="00226532" w:rsidP="00266847">
      <w:pPr>
        <w:pStyle w:val="Claneka"/>
        <w:keepLines w:val="0"/>
        <w:widowControl/>
        <w:numPr>
          <w:ilvl w:val="2"/>
          <w:numId w:val="48"/>
        </w:numPr>
        <w:spacing w:before="120" w:after="120" w:line="240" w:lineRule="auto"/>
        <w:jc w:val="both"/>
        <w:rPr>
          <w:del w:id="575" w:author="Hejlová Veronika Bc. DiS." w:date="2025-05-16T11:11:00Z"/>
          <w:rFonts w:ascii="Arial" w:hAnsi="Arial" w:cs="Arial"/>
        </w:rPr>
      </w:pPr>
      <w:del w:id="576" w:author="Hejlová Veronika Bc. DiS." w:date="2025-05-16T11:11:00Z">
        <w:r w:rsidRPr="00ED6435" w:rsidDel="003A2661">
          <w:rPr>
            <w:rFonts w:ascii="Arial" w:hAnsi="Arial" w:cs="Arial"/>
          </w:rPr>
          <w:delText>Příloha č. 2: Metodický postup k zajištění bezpečnosti práce při provádění geodetických prací v rámci pozemkových úprav na územích bývalých vojenských újezdů (VÚj)</w:delText>
        </w:r>
        <w:r w:rsidR="000E2AC4" w:rsidRPr="00ED6435" w:rsidDel="003A2661">
          <w:rPr>
            <w:rFonts w:ascii="Arial" w:hAnsi="Arial" w:cs="Arial"/>
          </w:rPr>
          <w:delText>.</w:delText>
        </w:r>
      </w:del>
    </w:p>
    <w:p w14:paraId="5E5C298A" w14:textId="5F6419AA" w:rsidR="00F32EA7" w:rsidRPr="00ED6435" w:rsidDel="003A2661" w:rsidRDefault="000E2AC4" w:rsidP="000E2AC4">
      <w:pPr>
        <w:spacing w:before="120" w:after="0" w:line="240" w:lineRule="auto"/>
        <w:jc w:val="center"/>
        <w:rPr>
          <w:del w:id="577" w:author="Hejlová Veronika Bc. DiS." w:date="2025-05-16T11:11:00Z"/>
          <w:rFonts w:ascii="Arial" w:hAnsi="Arial" w:cs="Arial"/>
          <w:b/>
          <w:bCs/>
        </w:rPr>
      </w:pPr>
      <w:del w:id="578" w:author="Hejlová Veronika Bc. DiS." w:date="2025-05-16T11:11:00Z">
        <w:r w:rsidRPr="00ED6435" w:rsidDel="003A2661">
          <w:rPr>
            <w:rFonts w:ascii="Arial" w:hAnsi="Arial" w:cs="Arial"/>
            <w:b/>
          </w:rPr>
          <w:delText>PŘÍLOHA Č. 2 -</w:delText>
        </w:r>
        <w:r w:rsidR="008C20A4" w:rsidDel="003A2661">
          <w:rPr>
            <w:rFonts w:ascii="Arial" w:hAnsi="Arial" w:cs="Arial"/>
            <w:b/>
          </w:rPr>
          <w:delText xml:space="preserve"> </w:delText>
        </w:r>
        <w:r w:rsidRPr="00ED6435" w:rsidDel="003A2661">
          <w:rPr>
            <w:rFonts w:ascii="Arial" w:hAnsi="Arial" w:cs="Arial"/>
            <w:b/>
            <w:bCs/>
          </w:rPr>
          <w:delText>METODICKÝ POSTUP K ZAJIŠTĚNÍ BEZPEČNOSTI PRÁCE PŘI PROVÁDĚNÍ GEODETICKÝCH PRACÍ V RÁMCI POZEMKOVÝCH ÚPRAV NA ÚZEMÍCH BÝVALÝCH VOJENSKÝCH ÚJEZDŮ (VÚJ)</w:delText>
        </w:r>
      </w:del>
    </w:p>
    <w:p w14:paraId="10B26DF3" w14:textId="36FA0313" w:rsidR="00F32EA7" w:rsidRPr="00ED6435" w:rsidDel="003A2661" w:rsidRDefault="00F32EA7" w:rsidP="00F32EA7">
      <w:pPr>
        <w:keepNext/>
        <w:tabs>
          <w:tab w:val="left" w:pos="9639"/>
        </w:tabs>
        <w:spacing w:before="120" w:after="0" w:line="240" w:lineRule="auto"/>
        <w:jc w:val="both"/>
        <w:rPr>
          <w:del w:id="579" w:author="Hejlová Veronika Bc. DiS." w:date="2025-05-16T11:11:00Z"/>
          <w:rFonts w:ascii="Arial" w:hAnsi="Arial" w:cs="Arial"/>
        </w:rPr>
      </w:pPr>
      <w:del w:id="580" w:author="Hejlová Veronika Bc. DiS." w:date="2025-05-16T11:11:00Z">
        <w:r w:rsidRPr="00ED6435" w:rsidDel="003A2661">
          <w:rPr>
            <w:rFonts w:ascii="Arial" w:hAnsi="Arial" w:cs="Arial"/>
          </w:rPr>
          <w:delText xml:space="preserve">V prostoru bývalého </w:delText>
        </w:r>
        <w:r w:rsidR="00B25846" w:rsidRPr="00ED6435" w:rsidDel="003A2661">
          <w:rPr>
            <w:rFonts w:ascii="Arial" w:hAnsi="Arial" w:cs="Arial"/>
          </w:rPr>
          <w:delText>vojenského újezdu („</w:delText>
        </w:r>
        <w:r w:rsidRPr="00ED6435" w:rsidDel="003A2661">
          <w:rPr>
            <w:rFonts w:ascii="Arial" w:hAnsi="Arial" w:cs="Arial"/>
            <w:b/>
            <w:bCs/>
          </w:rPr>
          <w:delText>VÚj</w:delText>
        </w:r>
        <w:r w:rsidR="00B25846" w:rsidRPr="00ED6435" w:rsidDel="003A2661">
          <w:rPr>
            <w:rFonts w:ascii="Arial" w:hAnsi="Arial" w:cs="Arial"/>
          </w:rPr>
          <w:delText>“)</w:delText>
        </w:r>
        <w:r w:rsidRPr="00ED6435" w:rsidDel="003A2661">
          <w:rPr>
            <w:rFonts w:ascii="Arial" w:hAnsi="Arial" w:cs="Arial"/>
          </w:rPr>
          <w:delTex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delText>
        </w:r>
      </w:del>
    </w:p>
    <w:p w14:paraId="2830BC73" w14:textId="4009D9B3" w:rsidR="00F32EA7" w:rsidRPr="00ED6435" w:rsidDel="003A2661" w:rsidRDefault="00F32EA7" w:rsidP="00F32EA7">
      <w:pPr>
        <w:spacing w:before="120" w:after="0" w:line="240" w:lineRule="auto"/>
        <w:jc w:val="both"/>
        <w:rPr>
          <w:del w:id="581" w:author="Hejlová Veronika Bc. DiS." w:date="2025-05-16T11:11:00Z"/>
          <w:rFonts w:ascii="Arial" w:hAnsi="Arial" w:cs="Arial"/>
        </w:rPr>
      </w:pPr>
      <w:del w:id="582" w:author="Hejlová Veronika Bc. DiS." w:date="2025-05-16T11:11:00Z">
        <w:r w:rsidRPr="00ED6435" w:rsidDel="003A2661">
          <w:rPr>
            <w:rFonts w:ascii="Arial" w:hAnsi="Arial" w:cs="Arial"/>
          </w:rPr>
          <w:delText>Při všech činnostech souvisejících zejména s prováděním zemních prací, úpravou povrchu nebo jiných obdobných prací je proto nezbytné dodržovat následující postup:</w:delText>
        </w:r>
      </w:del>
    </w:p>
    <w:p w14:paraId="70BA51F4" w14:textId="1390C5E3" w:rsidR="00F32EA7" w:rsidRPr="00ED6435" w:rsidDel="003A2661" w:rsidRDefault="00F32EA7" w:rsidP="005431BF">
      <w:pPr>
        <w:pStyle w:val="Odstavecseseznamem"/>
        <w:numPr>
          <w:ilvl w:val="0"/>
          <w:numId w:val="45"/>
        </w:numPr>
        <w:spacing w:before="120" w:after="120" w:line="240" w:lineRule="auto"/>
        <w:ind w:left="284" w:hanging="284"/>
        <w:contextualSpacing w:val="0"/>
        <w:jc w:val="both"/>
        <w:rPr>
          <w:del w:id="583" w:author="Hejlová Veronika Bc. DiS." w:date="2025-05-16T11:11:00Z"/>
          <w:rFonts w:ascii="Arial" w:hAnsi="Arial" w:cs="Arial"/>
        </w:rPr>
      </w:pPr>
      <w:del w:id="584" w:author="Hejlová Veronika Bc. DiS." w:date="2025-05-16T11:11:00Z">
        <w:r w:rsidRPr="00ED6435" w:rsidDel="003A2661">
          <w:rPr>
            <w:rFonts w:ascii="Arial" w:hAnsi="Arial" w:cs="Arial"/>
          </w:rPr>
          <w:delText xml:space="preserve">v rámci plánování veškerých prací v prostoru bývalého vojenského prostoru je nezbytné nejprve v dostatečném časovém předstihu (minimálně </w:delText>
        </w:r>
        <w:r w:rsidR="00B25846" w:rsidRPr="00ED6435" w:rsidDel="003A2661">
          <w:rPr>
            <w:rFonts w:ascii="Arial" w:hAnsi="Arial" w:cs="Arial"/>
          </w:rPr>
          <w:delText>jeden (</w:delText>
        </w:r>
        <w:r w:rsidRPr="00ED6435" w:rsidDel="003A2661">
          <w:rPr>
            <w:rFonts w:ascii="Arial" w:hAnsi="Arial" w:cs="Arial"/>
          </w:rPr>
          <w:delText>1</w:delText>
        </w:r>
        <w:r w:rsidR="00B25846" w:rsidRPr="00ED6435" w:rsidDel="003A2661">
          <w:rPr>
            <w:rFonts w:ascii="Arial" w:hAnsi="Arial" w:cs="Arial"/>
          </w:rPr>
          <w:delText>)</w:delText>
        </w:r>
        <w:r w:rsidRPr="00ED6435" w:rsidDel="003A2661">
          <w:rPr>
            <w:rFonts w:ascii="Arial" w:hAnsi="Arial" w:cs="Arial"/>
          </w:rPr>
          <w:delText xml:space="preserve"> měsíc předem) zabezpečit součinnost s Oddělením ženijního vojska Sekce rozvoje sil Ministerstva obrany, a to za účelem posouzení charakteru plánovaných prací a v případě potřeby též vyžádání pyrotechnického průzkumu;</w:delText>
        </w:r>
      </w:del>
    </w:p>
    <w:p w14:paraId="36E6F71A" w14:textId="6B729407" w:rsidR="00F32EA7" w:rsidRPr="00ED6435" w:rsidDel="003A2661" w:rsidRDefault="00F32EA7" w:rsidP="005431BF">
      <w:pPr>
        <w:pStyle w:val="Odstavecseseznamem"/>
        <w:numPr>
          <w:ilvl w:val="0"/>
          <w:numId w:val="45"/>
        </w:numPr>
        <w:spacing w:after="120" w:line="240" w:lineRule="auto"/>
        <w:ind w:left="284" w:hanging="284"/>
        <w:contextualSpacing w:val="0"/>
        <w:jc w:val="both"/>
        <w:rPr>
          <w:del w:id="585" w:author="Hejlová Veronika Bc. DiS." w:date="2025-05-16T11:11:00Z"/>
          <w:rFonts w:ascii="Arial" w:hAnsi="Arial" w:cs="Arial"/>
        </w:rPr>
      </w:pPr>
      <w:del w:id="586" w:author="Hejlová Veronika Bc. DiS." w:date="2025-05-16T11:11:00Z">
        <w:r w:rsidRPr="00ED6435" w:rsidDel="003A2661">
          <w:rPr>
            <w:rFonts w:ascii="Arial" w:hAnsi="Arial" w:cs="Arial"/>
          </w:rPr>
          <w:delText xml:space="preserve"> žádost o součinnost musí obsahovat</w:delText>
        </w:r>
        <w:r w:rsidR="00B25846" w:rsidRPr="00ED6435" w:rsidDel="003A2661">
          <w:rPr>
            <w:rFonts w:ascii="Arial" w:hAnsi="Arial" w:cs="Arial"/>
          </w:rPr>
          <w:delText xml:space="preserve"> zejména</w:delText>
        </w:r>
        <w:r w:rsidRPr="00ED6435" w:rsidDel="003A2661">
          <w:rPr>
            <w:rFonts w:ascii="Arial" w:hAnsi="Arial" w:cs="Arial"/>
          </w:rPr>
          <w:delText>:</w:delText>
        </w:r>
      </w:del>
    </w:p>
    <w:p w14:paraId="55A264DB" w14:textId="651DC2F1" w:rsidR="00F32EA7" w:rsidRPr="00ED6435" w:rsidDel="003A2661" w:rsidRDefault="00F32EA7" w:rsidP="005431BF">
      <w:pPr>
        <w:pStyle w:val="Odstavecseseznamem"/>
        <w:numPr>
          <w:ilvl w:val="2"/>
          <w:numId w:val="47"/>
        </w:numPr>
        <w:spacing w:after="0" w:line="240" w:lineRule="auto"/>
        <w:ind w:left="1077" w:hanging="357"/>
        <w:contextualSpacing w:val="0"/>
        <w:jc w:val="both"/>
        <w:rPr>
          <w:del w:id="587" w:author="Hejlová Veronika Bc. DiS." w:date="2025-05-16T11:11:00Z"/>
          <w:rFonts w:ascii="Arial" w:hAnsi="Arial" w:cs="Arial"/>
        </w:rPr>
      </w:pPr>
      <w:del w:id="588" w:author="Hejlová Veronika Bc. DiS." w:date="2025-05-16T11:11:00Z">
        <w:r w:rsidRPr="00ED6435" w:rsidDel="003A2661">
          <w:rPr>
            <w:rFonts w:ascii="Arial" w:hAnsi="Arial" w:cs="Arial"/>
          </w:rPr>
          <w:delText>druh prací s důrazem na to, zda jejich součástí budou i zemní práce (vydefinovat charakter těchto prací);</w:delText>
        </w:r>
      </w:del>
    </w:p>
    <w:p w14:paraId="5203F92E" w14:textId="5F068E62" w:rsidR="00F32EA7" w:rsidRPr="00ED6435" w:rsidDel="003A2661" w:rsidRDefault="00F32EA7" w:rsidP="005431BF">
      <w:pPr>
        <w:pStyle w:val="Odstavecseseznamem"/>
        <w:numPr>
          <w:ilvl w:val="2"/>
          <w:numId w:val="47"/>
        </w:numPr>
        <w:spacing w:after="0" w:line="240" w:lineRule="auto"/>
        <w:ind w:left="1077" w:hanging="357"/>
        <w:contextualSpacing w:val="0"/>
        <w:jc w:val="both"/>
        <w:rPr>
          <w:del w:id="589" w:author="Hejlová Veronika Bc. DiS." w:date="2025-05-16T11:11:00Z"/>
          <w:rFonts w:ascii="Arial" w:hAnsi="Arial" w:cs="Arial"/>
        </w:rPr>
      </w:pPr>
      <w:del w:id="590" w:author="Hejlová Veronika Bc. DiS." w:date="2025-05-16T11:11:00Z">
        <w:r w:rsidRPr="00ED6435" w:rsidDel="003A2661">
          <w:rPr>
            <w:rFonts w:ascii="Arial" w:hAnsi="Arial" w:cs="Arial"/>
          </w:rPr>
          <w:delText xml:space="preserve">předmětný prostor definovat v souřadnicích; </w:delText>
        </w:r>
      </w:del>
    </w:p>
    <w:p w14:paraId="7D7B2875" w14:textId="471E5BA4" w:rsidR="00F32EA7" w:rsidRPr="00ED6435" w:rsidDel="003A2661" w:rsidRDefault="00F32EA7" w:rsidP="005431BF">
      <w:pPr>
        <w:pStyle w:val="Odstavecseseznamem"/>
        <w:numPr>
          <w:ilvl w:val="2"/>
          <w:numId w:val="47"/>
        </w:numPr>
        <w:spacing w:after="0" w:line="240" w:lineRule="auto"/>
        <w:ind w:left="1077" w:hanging="357"/>
        <w:contextualSpacing w:val="0"/>
        <w:jc w:val="both"/>
        <w:rPr>
          <w:del w:id="591" w:author="Hejlová Veronika Bc. DiS." w:date="2025-05-16T11:11:00Z"/>
          <w:rFonts w:ascii="Arial" w:hAnsi="Arial" w:cs="Arial"/>
        </w:rPr>
      </w:pPr>
      <w:del w:id="592" w:author="Hejlová Veronika Bc. DiS." w:date="2025-05-16T11:11:00Z">
        <w:r w:rsidRPr="00ED6435" w:rsidDel="003A2661">
          <w:rPr>
            <w:rFonts w:ascii="Arial" w:hAnsi="Arial" w:cs="Arial"/>
          </w:rPr>
          <w:delText>definovat jednotlivé plochy vyžadující pyrotechnický průzkum včetně předpokládané hloubky zásahu do půdy;</w:delText>
        </w:r>
        <w:r w:rsidR="00B25846" w:rsidRPr="00ED6435" w:rsidDel="003A2661">
          <w:rPr>
            <w:rFonts w:ascii="Arial" w:hAnsi="Arial" w:cs="Arial"/>
          </w:rPr>
          <w:delText xml:space="preserve"> a</w:delText>
        </w:r>
      </w:del>
    </w:p>
    <w:p w14:paraId="78CC0D08" w14:textId="2CD6504D" w:rsidR="00F32EA7" w:rsidRPr="00ED6435" w:rsidDel="003A2661" w:rsidRDefault="00F32EA7" w:rsidP="005431BF">
      <w:pPr>
        <w:pStyle w:val="Odstavecseseznamem"/>
        <w:numPr>
          <w:ilvl w:val="2"/>
          <w:numId w:val="47"/>
        </w:numPr>
        <w:spacing w:after="120" w:line="240" w:lineRule="auto"/>
        <w:ind w:left="1077" w:hanging="357"/>
        <w:contextualSpacing w:val="0"/>
        <w:jc w:val="both"/>
        <w:rPr>
          <w:del w:id="593" w:author="Hejlová Veronika Bc. DiS." w:date="2025-05-16T11:11:00Z"/>
          <w:rFonts w:ascii="Arial" w:hAnsi="Arial" w:cs="Arial"/>
        </w:rPr>
      </w:pPr>
      <w:del w:id="594" w:author="Hejlová Veronika Bc. DiS." w:date="2025-05-16T11:11:00Z">
        <w:r w:rsidRPr="00ED6435" w:rsidDel="003A2661">
          <w:rPr>
            <w:rFonts w:ascii="Arial" w:hAnsi="Arial" w:cs="Arial"/>
          </w:rPr>
          <w:delText>kontaktní údaje (osoba, spojení).</w:delText>
        </w:r>
      </w:del>
    </w:p>
    <w:p w14:paraId="471CE7EA" w14:textId="2C45E44F" w:rsidR="00F32EA7" w:rsidRPr="00ED6435" w:rsidDel="003A2661" w:rsidRDefault="00F32EA7" w:rsidP="005431BF">
      <w:pPr>
        <w:pStyle w:val="Odstavecseseznamem"/>
        <w:numPr>
          <w:ilvl w:val="0"/>
          <w:numId w:val="45"/>
        </w:numPr>
        <w:spacing w:before="120" w:after="120" w:line="240" w:lineRule="auto"/>
        <w:ind w:left="284" w:hanging="284"/>
        <w:contextualSpacing w:val="0"/>
        <w:jc w:val="both"/>
        <w:rPr>
          <w:del w:id="595" w:author="Hejlová Veronika Bc. DiS." w:date="2025-05-16T11:11:00Z"/>
          <w:rFonts w:ascii="Arial" w:hAnsi="Arial" w:cs="Arial"/>
        </w:rPr>
      </w:pPr>
      <w:del w:id="596" w:author="Hejlová Veronika Bc. DiS." w:date="2025-05-16T11:11:00Z">
        <w:r w:rsidRPr="00ED6435" w:rsidDel="003A2661">
          <w:rPr>
            <w:rFonts w:ascii="Arial" w:hAnsi="Arial" w:cs="Arial"/>
          </w:rPr>
          <w:delTex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delText>
        </w:r>
      </w:del>
    </w:p>
    <w:p w14:paraId="3AF9C729" w14:textId="134B4C61" w:rsidR="00F32EA7" w:rsidRPr="00ED6435" w:rsidDel="003A2661" w:rsidRDefault="00F32EA7" w:rsidP="005431BF">
      <w:pPr>
        <w:pStyle w:val="Odstavecseseznamem"/>
        <w:numPr>
          <w:ilvl w:val="0"/>
          <w:numId w:val="45"/>
        </w:numPr>
        <w:spacing w:after="120" w:line="240" w:lineRule="auto"/>
        <w:ind w:left="284" w:hanging="284"/>
        <w:contextualSpacing w:val="0"/>
        <w:jc w:val="both"/>
        <w:rPr>
          <w:del w:id="597" w:author="Hejlová Veronika Bc. DiS." w:date="2025-05-16T11:11:00Z"/>
          <w:rFonts w:ascii="Arial" w:hAnsi="Arial" w:cs="Arial"/>
        </w:rPr>
      </w:pPr>
      <w:del w:id="598" w:author="Hejlová Veronika Bc. DiS." w:date="2025-05-16T11:11:00Z">
        <w:r w:rsidRPr="00ED6435" w:rsidDel="003A2661">
          <w:rPr>
            <w:rFonts w:ascii="Arial" w:hAnsi="Arial" w:cs="Arial"/>
          </w:rPr>
          <w:delText>při nálezu munice (není-li vojenský pyrotechnik na místě) neprodleně kontaktovat příslušné orgány (viz níže uvedené kontaktní údaje), které provedou likvidaci (zničení) nalezené munice a následně je bezpodmínečně nutné řídit se jejich pokyny:</w:delText>
        </w:r>
      </w:del>
    </w:p>
    <w:p w14:paraId="1B5A50DB" w14:textId="727A1BC4" w:rsidR="00F32EA7" w:rsidRPr="00ED6435" w:rsidDel="003A2661" w:rsidRDefault="00F32EA7" w:rsidP="005431BF">
      <w:pPr>
        <w:pStyle w:val="Odstavecseseznamem"/>
        <w:numPr>
          <w:ilvl w:val="0"/>
          <w:numId w:val="46"/>
        </w:numPr>
        <w:spacing w:after="0" w:line="240" w:lineRule="auto"/>
        <w:contextualSpacing w:val="0"/>
        <w:jc w:val="both"/>
        <w:rPr>
          <w:del w:id="599" w:author="Hejlová Veronika Bc. DiS." w:date="2025-05-16T11:11:00Z"/>
          <w:rFonts w:ascii="Arial" w:hAnsi="Arial" w:cs="Arial"/>
          <w:b/>
          <w:bCs/>
        </w:rPr>
      </w:pPr>
      <w:del w:id="600" w:author="Hejlová Veronika Bc. DiS." w:date="2025-05-16T11:11:00Z">
        <w:r w:rsidRPr="00ED6435" w:rsidDel="003A2661">
          <w:rPr>
            <w:rFonts w:ascii="Arial" w:hAnsi="Arial" w:cs="Arial"/>
            <w:b/>
            <w:bCs/>
          </w:rPr>
          <w:delText>pyrotechnická pohotovostní skupina Vojenské policie:</w:delText>
        </w:r>
        <w:r w:rsidRPr="00ED6435" w:rsidDel="003A2661">
          <w:rPr>
            <w:rFonts w:ascii="Arial" w:hAnsi="Arial" w:cs="Arial"/>
            <w:b/>
            <w:bCs/>
          </w:rPr>
          <w:tab/>
        </w:r>
        <w:r w:rsidRPr="00ED6435" w:rsidDel="003A2661">
          <w:rPr>
            <w:rFonts w:ascii="Arial" w:hAnsi="Arial" w:cs="Arial"/>
            <w:b/>
            <w:bCs/>
          </w:rPr>
          <w:br/>
          <w:delText>tel.: bude upřesněno před podpisem smlouvy</w:delText>
        </w:r>
      </w:del>
    </w:p>
    <w:p w14:paraId="72DC96AE" w14:textId="6A125C3E" w:rsidR="00F32EA7" w:rsidRPr="00ED6435" w:rsidDel="003A2661" w:rsidRDefault="00F32EA7" w:rsidP="00F32EA7">
      <w:pPr>
        <w:spacing w:after="120" w:line="240" w:lineRule="auto"/>
        <w:ind w:left="296" w:firstLine="708"/>
        <w:jc w:val="both"/>
        <w:rPr>
          <w:del w:id="601" w:author="Hejlová Veronika Bc. DiS." w:date="2025-05-16T11:11:00Z"/>
          <w:rFonts w:ascii="Arial" w:hAnsi="Arial" w:cs="Arial"/>
          <w:b/>
          <w:bCs/>
        </w:rPr>
      </w:pPr>
      <w:del w:id="602" w:author="Hejlová Veronika Bc. DiS." w:date="2025-05-16T11:11:00Z">
        <w:r w:rsidRPr="00ED6435" w:rsidDel="003A2661">
          <w:rPr>
            <w:rFonts w:ascii="Arial" w:hAnsi="Arial" w:cs="Arial"/>
            <w:b/>
            <w:bCs/>
          </w:rPr>
          <w:delText>mob.: bude upřesněno před podpisem smlouvy</w:delText>
        </w:r>
      </w:del>
    </w:p>
    <w:p w14:paraId="138D8919" w14:textId="5156D92D" w:rsidR="00F32EA7" w:rsidRPr="00ED6435" w:rsidDel="003A2661" w:rsidRDefault="00F32EA7" w:rsidP="005431BF">
      <w:pPr>
        <w:pStyle w:val="Odstavecseseznamem"/>
        <w:numPr>
          <w:ilvl w:val="0"/>
          <w:numId w:val="46"/>
        </w:numPr>
        <w:spacing w:after="120" w:line="240" w:lineRule="auto"/>
        <w:contextualSpacing w:val="0"/>
        <w:jc w:val="both"/>
        <w:rPr>
          <w:del w:id="603" w:author="Hejlová Veronika Bc. DiS." w:date="2025-05-16T11:11:00Z"/>
          <w:rFonts w:ascii="Arial" w:hAnsi="Arial" w:cs="Arial"/>
          <w:b/>
          <w:bCs/>
        </w:rPr>
      </w:pPr>
      <w:del w:id="604" w:author="Hejlová Veronika Bc. DiS." w:date="2025-05-16T11:11:00Z">
        <w:r w:rsidRPr="00ED6435" w:rsidDel="003A2661">
          <w:rPr>
            <w:rFonts w:ascii="Arial" w:hAnsi="Arial" w:cs="Arial"/>
            <w:b/>
            <w:bCs/>
          </w:rPr>
          <w:delText>Policie České republiky:</w:delText>
        </w:r>
        <w:r w:rsidRPr="00ED6435" w:rsidDel="003A2661">
          <w:rPr>
            <w:rFonts w:ascii="Arial" w:hAnsi="Arial" w:cs="Arial"/>
            <w:b/>
            <w:bCs/>
          </w:rPr>
          <w:tab/>
          <w:delText xml:space="preserve"> 158 (v případě nemožnosti kontaktovat </w:delText>
        </w:r>
        <w:r w:rsidR="00BE16A9" w:rsidRPr="00ED6435" w:rsidDel="003A2661">
          <w:rPr>
            <w:rFonts w:ascii="Arial" w:hAnsi="Arial" w:cs="Arial"/>
            <w:b/>
            <w:bCs/>
          </w:rPr>
          <w:delText>Vojenskou policii</w:delText>
        </w:r>
        <w:r w:rsidRPr="00ED6435" w:rsidDel="003A2661">
          <w:rPr>
            <w:rFonts w:ascii="Arial" w:hAnsi="Arial" w:cs="Arial"/>
            <w:b/>
            <w:bCs/>
          </w:rPr>
          <w:delText xml:space="preserve">) </w:delText>
        </w:r>
      </w:del>
    </w:p>
    <w:p w14:paraId="37D14F89" w14:textId="69E1B6DF" w:rsidR="00F32EA7" w:rsidRPr="00ED6435" w:rsidDel="003A2661" w:rsidRDefault="00F32EA7" w:rsidP="005431BF">
      <w:pPr>
        <w:pStyle w:val="Odstavecseseznamem"/>
        <w:numPr>
          <w:ilvl w:val="0"/>
          <w:numId w:val="45"/>
        </w:numPr>
        <w:spacing w:after="120" w:line="240" w:lineRule="auto"/>
        <w:ind w:left="284" w:hanging="284"/>
        <w:contextualSpacing w:val="0"/>
        <w:jc w:val="both"/>
        <w:rPr>
          <w:del w:id="605" w:author="Hejlová Veronika Bc. DiS." w:date="2025-05-16T11:11:00Z"/>
          <w:rFonts w:ascii="Arial" w:hAnsi="Arial" w:cs="Arial"/>
        </w:rPr>
      </w:pPr>
      <w:del w:id="606" w:author="Hejlová Veronika Bc. DiS." w:date="2025-05-16T11:11:00Z">
        <w:r w:rsidRPr="00ED6435" w:rsidDel="003A2661">
          <w:rPr>
            <w:rFonts w:ascii="Arial" w:hAnsi="Arial" w:cs="Arial"/>
          </w:rPr>
          <w:delText>při nálezu munice okamžitě ukončit veškerou činnost, munice se v žádném případě nedotýkat ani s ní nijak manipulovat, viditelně označit místo nálezu (PET láhev, toaletní papír</w:delText>
        </w:r>
        <w:r w:rsidR="0015753D" w:rsidRPr="00ED6435" w:rsidDel="003A2661">
          <w:rPr>
            <w:rFonts w:ascii="Arial" w:hAnsi="Arial" w:cs="Arial"/>
          </w:rPr>
          <w:delText>, kapesník</w:delText>
        </w:r>
        <w:r w:rsidRPr="00ED6435" w:rsidDel="003A2661">
          <w:rPr>
            <w:rFonts w:ascii="Arial" w:hAnsi="Arial" w:cs="Arial"/>
          </w:rPr>
          <w:delText>, značkovací sprej, aj.), zapamatovat si místo nálezu, přivolat příslušné orgány viz výše a vzdálit se</w:delText>
        </w:r>
        <w:r w:rsidR="00956DBD" w:rsidDel="003A2661">
          <w:rPr>
            <w:rFonts w:ascii="Arial" w:hAnsi="Arial" w:cs="Arial"/>
          </w:rPr>
          <w:delText> </w:delText>
        </w:r>
        <w:r w:rsidRPr="00ED6435" w:rsidDel="003A2661">
          <w:rPr>
            <w:rFonts w:ascii="Arial" w:hAnsi="Arial" w:cs="Arial"/>
          </w:rPr>
          <w:delText xml:space="preserve">do bezpečné vzdálenosti. Dále je nezbytné zamezit přístupu jiných osob; </w:delText>
        </w:r>
        <w:r w:rsidR="00B25846" w:rsidRPr="00ED6435" w:rsidDel="003A2661">
          <w:rPr>
            <w:rFonts w:ascii="Arial" w:hAnsi="Arial" w:cs="Arial"/>
          </w:rPr>
          <w:delText>a</w:delText>
        </w:r>
      </w:del>
    </w:p>
    <w:p w14:paraId="73E5113C" w14:textId="6C19AF4B" w:rsidR="00F32EA7" w:rsidRPr="00ED6435" w:rsidDel="003A2661" w:rsidRDefault="00F32EA7" w:rsidP="005431BF">
      <w:pPr>
        <w:pStyle w:val="Odstavecseseznamem"/>
        <w:numPr>
          <w:ilvl w:val="0"/>
          <w:numId w:val="45"/>
        </w:numPr>
        <w:spacing w:before="120" w:after="120" w:line="240" w:lineRule="auto"/>
        <w:ind w:left="284" w:hanging="284"/>
        <w:contextualSpacing w:val="0"/>
        <w:jc w:val="both"/>
        <w:rPr>
          <w:del w:id="607" w:author="Hejlová Veronika Bc. DiS." w:date="2025-05-16T11:11:00Z"/>
          <w:rFonts w:ascii="Arial" w:hAnsi="Arial" w:cs="Arial"/>
        </w:rPr>
      </w:pPr>
      <w:del w:id="608" w:author="Hejlová Veronika Bc. DiS." w:date="2025-05-16T11:11:00Z">
        <w:r w:rsidRPr="00ED6435" w:rsidDel="003A2661">
          <w:rPr>
            <w:rFonts w:ascii="Arial" w:hAnsi="Arial" w:cs="Arial"/>
          </w:rPr>
          <w:delText>vyčkat příjezdu pyrotechniků, dovést je na místo nálezu a munici jim předat.</w:delText>
        </w:r>
      </w:del>
    </w:p>
    <w:p w14:paraId="35D31C2A" w14:textId="61588EBE" w:rsidR="00F32EA7" w:rsidRPr="00ED6435" w:rsidDel="003A2661" w:rsidRDefault="00F32EA7" w:rsidP="00F32EA7">
      <w:pPr>
        <w:spacing w:before="120" w:after="120" w:line="240" w:lineRule="auto"/>
        <w:jc w:val="both"/>
        <w:rPr>
          <w:del w:id="609" w:author="Hejlová Veronika Bc. DiS." w:date="2025-05-16T11:11:00Z"/>
          <w:rFonts w:ascii="Arial" w:hAnsi="Arial" w:cs="Arial"/>
        </w:rPr>
      </w:pPr>
      <w:del w:id="610" w:author="Hejlová Veronika Bc. DiS." w:date="2025-05-16T11:11:00Z">
        <w:r w:rsidRPr="00ED6435" w:rsidDel="003A2661">
          <w:rPr>
            <w:rFonts w:ascii="Arial" w:hAnsi="Arial" w:cs="Arial"/>
            <w:b/>
            <w:bCs/>
          </w:rPr>
          <w:delText>Pozn.</w:delText>
        </w:r>
        <w:r w:rsidRPr="00ED6435" w:rsidDel="003A2661">
          <w:rPr>
            <w:rFonts w:ascii="Arial" w:hAnsi="Arial" w:cs="Arial"/>
          </w:rPr>
          <w:delText xml:space="preserve"> V případě, že se munice nachází ve lžíci (lopatě) zemního stroje, nesnažit se munici položit na</w:delText>
        </w:r>
        <w:r w:rsidR="00956DBD" w:rsidDel="003A2661">
          <w:rPr>
            <w:rFonts w:ascii="Arial" w:hAnsi="Arial" w:cs="Arial"/>
          </w:rPr>
          <w:delText> </w:delText>
        </w:r>
        <w:r w:rsidRPr="00ED6435" w:rsidDel="003A2661">
          <w:rPr>
            <w:rFonts w:ascii="Arial" w:hAnsi="Arial" w:cs="Arial"/>
          </w:rPr>
          <w:delText>zem nebo přemístit jinam!!! Stroj ponechat v poloze, v jaké byla munice spatřena.</w:delText>
        </w:r>
      </w:del>
    </w:p>
    <w:p w14:paraId="3D3AE081" w14:textId="5D5570F9" w:rsidR="00B3745E" w:rsidRPr="00ED6435" w:rsidRDefault="00F32EA7" w:rsidP="00B25846">
      <w:pPr>
        <w:spacing w:before="120" w:after="120" w:line="240" w:lineRule="auto"/>
        <w:jc w:val="both"/>
        <w:rPr>
          <w:rFonts w:ascii="Arial" w:hAnsi="Arial" w:cs="Arial"/>
        </w:rPr>
      </w:pPr>
      <w:del w:id="611" w:author="Hejlová Veronika Bc. DiS." w:date="2025-05-16T11:11:00Z">
        <w:r w:rsidRPr="00ED6435" w:rsidDel="003A2661">
          <w:rPr>
            <w:rFonts w:ascii="Arial" w:hAnsi="Arial" w:cs="Arial"/>
          </w:rPr>
          <w:delText>Před zahájením vlastních geodetických prací v terénu v rámci řešení pozemkových úprav na území bývalých VÚj zabezpečí Armáda ČR na základě dohovoru informativní školení pracovníků geodetických firem, které budou tyto práce v daném prostoru vykonávat.</w:delText>
        </w:r>
      </w:del>
    </w:p>
    <w:sectPr w:rsidR="00B3745E" w:rsidRPr="00ED6435" w:rsidSect="005C042E">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5" w:author="Strolená Irena Ing." w:date="2021-01-19T09:03:00Z" w:initials="SII">
    <w:p w14:paraId="4A5ABCAF" w14:textId="2EFFC5F8" w:rsidR="00836861" w:rsidRDefault="007A5BC9" w:rsidP="00924DB4">
      <w:pPr>
        <w:pStyle w:val="Textkomente"/>
      </w:pPr>
      <w:r>
        <w:rPr>
          <w:rStyle w:val="Odkaznakoment"/>
        </w:rPr>
        <w:annotationRef/>
      </w:r>
      <w:r w:rsidR="00836861">
        <w:t xml:space="preserve">V případě veřejné zakázky malého rozsahu bude nahrazen termín „zadávací řízení“ termínem „výběrové řízení“ a před odkazy na § ZZVZ bude uvedeno slovo „adekvátně“. </w:t>
      </w:r>
    </w:p>
  </w:comment>
  <w:comment w:id="538" w:author="Strolená Irena Ing." w:date="2020-10-07T12:35:00Z" w:initials="SII">
    <w:p w14:paraId="34DEAA1A" w14:textId="3338D5F0"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V případě, že se neprovádí KoPÚ ve VÚj, doplnění Smlouvy č. 2 odstranit</w:t>
      </w:r>
    </w:p>
  </w:comment>
  <w:comment w:id="568" w:author="Strolená Irena Ing." w:date="2020-09-30T12:40:00Z" w:initials="SII">
    <w:p w14:paraId="2D6BBAF2" w14:textId="77777777" w:rsidR="00043079" w:rsidRPr="00C44BCD" w:rsidRDefault="00043079" w:rsidP="00B3745E">
      <w:pPr>
        <w:pStyle w:val="Textkomente"/>
        <w:rPr>
          <w:rFonts w:ascii="Arial" w:hAnsi="Arial" w:cs="Arial"/>
          <w:sz w:val="22"/>
          <w:szCs w:val="22"/>
        </w:rPr>
      </w:pPr>
      <w:r w:rsidRPr="00C44BCD">
        <w:rPr>
          <w:rStyle w:val="Odkaznakoment"/>
          <w:rFonts w:ascii="Arial" w:hAnsi="Arial" w:cs="Arial"/>
          <w:sz w:val="22"/>
          <w:szCs w:val="22"/>
        </w:rPr>
        <w:annotationRef/>
      </w:r>
      <w:r w:rsidRPr="00C44BCD">
        <w:rPr>
          <w:rFonts w:ascii="Arial" w:hAnsi="Arial" w:cs="Arial"/>
          <w:sz w:val="22"/>
          <w:szCs w:val="22"/>
        </w:rPr>
        <w:t>Volitelná položka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5ABCAF" w15:done="0"/>
  <w15:commentEx w15:paraId="34DEAA1A" w15:done="0"/>
  <w15:commentEx w15:paraId="2D6BBA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EFE388" w16cex:dateUtc="2021-01-19T08:03:00Z"/>
  <w16cex:commentExtensible w16cex:durableId="232834AA" w16cex:dateUtc="2020-10-07T10:35:00Z"/>
  <w16cex:commentExtensible w16cex:durableId="231EFB32" w16cex:dateUtc="2020-09-30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5ABCAF" w16cid:durableId="25EFE388"/>
  <w16cid:commentId w16cid:paraId="34DEAA1A" w16cid:durableId="232834AA"/>
  <w16cid:commentId w16cid:paraId="2D6BBAF2" w16cid:durableId="231EFB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FA378" w14:textId="77777777" w:rsidR="009B402C" w:rsidRDefault="009B402C" w:rsidP="007936E4">
      <w:pPr>
        <w:spacing w:after="0"/>
      </w:pPr>
      <w:r>
        <w:separator/>
      </w:r>
    </w:p>
  </w:endnote>
  <w:endnote w:type="continuationSeparator" w:id="0">
    <w:p w14:paraId="6C7C0D26" w14:textId="77777777" w:rsidR="009B402C" w:rsidRDefault="009B402C" w:rsidP="007936E4">
      <w:pPr>
        <w:spacing w:after="0"/>
      </w:pPr>
      <w:r>
        <w:continuationSeparator/>
      </w:r>
    </w:p>
  </w:endnote>
  <w:endnote w:type="continuationNotice" w:id="1">
    <w:p w14:paraId="2B1B164E" w14:textId="77777777" w:rsidR="009B402C" w:rsidRDefault="009B402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01951" w14:textId="77777777" w:rsidR="009B402C" w:rsidRDefault="009B402C" w:rsidP="007936E4">
      <w:pPr>
        <w:spacing w:after="0"/>
      </w:pPr>
      <w:r>
        <w:separator/>
      </w:r>
    </w:p>
  </w:footnote>
  <w:footnote w:type="continuationSeparator" w:id="0">
    <w:p w14:paraId="6594E45F" w14:textId="77777777" w:rsidR="009B402C" w:rsidRDefault="009B402C" w:rsidP="007936E4">
      <w:pPr>
        <w:spacing w:after="0"/>
      </w:pPr>
      <w:r>
        <w:continuationSeparator/>
      </w:r>
    </w:p>
  </w:footnote>
  <w:footnote w:type="continuationNotice" w:id="1">
    <w:p w14:paraId="46530F21" w14:textId="77777777" w:rsidR="009B402C" w:rsidRDefault="009B402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8DD1DD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del w:id="612" w:author="Hejlová Veronika Bc. DiS." w:date="2025-05-16T08:36:00Z">
      <w:r w:rsidR="00F72EDD" w:rsidDel="0071097B">
        <w:rPr>
          <w:szCs w:val="16"/>
        </w:rPr>
        <w:delText>/JPÚ</w:delText>
      </w:r>
      <w:r w:rsidR="005C042E" w:rsidDel="0071097B">
        <w:rPr>
          <w:szCs w:val="16"/>
        </w:rPr>
        <w:delText xml:space="preserve"> </w:delText>
      </w:r>
      <w:r w:rsidRPr="001D4BED" w:rsidDel="0071097B">
        <w:rPr>
          <w:szCs w:val="16"/>
        </w:rPr>
        <w:delText>……..</w:delText>
      </w:r>
    </w:del>
    <w:ins w:id="613" w:author="Hejlová Veronika Bc. DiS." w:date="2025-05-16T08:36:00Z">
      <w:r w:rsidR="0071097B">
        <w:rPr>
          <w:szCs w:val="16"/>
        </w:rPr>
        <w:t xml:space="preserve"> Zámrsk</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152C" w14:textId="77777777" w:rsidR="0071097B" w:rsidRDefault="00043079" w:rsidP="0071097B">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0071097B" w:rsidRPr="001D4BED">
      <w:rPr>
        <w:rFonts w:cs="Arial"/>
        <w:szCs w:val="16"/>
        <w:lang w:val="fr-FR"/>
      </w:rPr>
      <w:t>Číslo Smlouvy Objednatele</w:t>
    </w:r>
    <w:r w:rsidR="0071097B">
      <w:rPr>
        <w:rFonts w:cs="Arial"/>
        <w:szCs w:val="16"/>
        <w:lang w:val="fr-FR"/>
      </w:rPr>
      <w:t xml:space="preserve"> č.1</w:t>
    </w:r>
    <w:r w:rsidR="0071097B" w:rsidRPr="00116B93">
      <w:rPr>
        <w:rFonts w:cs="Arial"/>
        <w:szCs w:val="16"/>
        <w:lang w:val="fr-FR"/>
      </w:rPr>
      <w:t xml:space="preserve">: </w:t>
    </w:r>
    <w:r w:rsidR="0071097B">
      <w:rPr>
        <w:rFonts w:cs="Arial"/>
        <w:szCs w:val="16"/>
        <w:lang w:val="fr-FR"/>
      </w:rPr>
      <w:t>543-2025-544203</w:t>
    </w:r>
  </w:p>
  <w:p w14:paraId="59352F98" w14:textId="77777777" w:rsidR="0071097B" w:rsidRDefault="0071097B" w:rsidP="0071097B">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Pr="001D4BED">
      <w:rPr>
        <w:rFonts w:cs="Arial"/>
        <w:szCs w:val="16"/>
        <w:lang w:val="fr-FR"/>
      </w:rPr>
      <w:tab/>
    </w:r>
    <w:r>
      <w:rPr>
        <w:rFonts w:cs="Arial"/>
        <w:szCs w:val="16"/>
        <w:lang w:val="fr-FR"/>
      </w:rPr>
      <w:tab/>
    </w:r>
    <w:r>
      <w:rPr>
        <w:rFonts w:cs="Arial"/>
        <w:szCs w:val="16"/>
        <w:lang w:val="fr-FR"/>
      </w:rPr>
      <w:tab/>
    </w:r>
  </w:p>
  <w:p w14:paraId="686FC8BC" w14:textId="77777777" w:rsidR="0071097B" w:rsidRDefault="0071097B" w:rsidP="0071097B">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Číslo Smlouvy Objednatele č. 2 :</w:t>
    </w:r>
  </w:p>
  <w:p w14:paraId="2374D16E" w14:textId="77777777" w:rsidR="0071097B" w:rsidRPr="001D4BED" w:rsidRDefault="0071097B" w:rsidP="0071097B">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Pr="001D4BED">
      <w:rPr>
        <w:rFonts w:cs="Arial"/>
        <w:szCs w:val="16"/>
        <w:lang w:val="fr-FR"/>
      </w:rPr>
      <w:t>Číslo Smlouvy Zhotovitele:</w:t>
    </w:r>
    <w:r w:rsidRPr="001D4BED">
      <w:rPr>
        <w:rFonts w:cs="Arial"/>
        <w:szCs w:val="16"/>
        <w:lang w:val="fr-FR"/>
      </w:rPr>
      <w:tab/>
    </w:r>
  </w:p>
  <w:p w14:paraId="6F75F815" w14:textId="53932979" w:rsidR="00043079" w:rsidRPr="001D4BED" w:rsidRDefault="0071097B" w:rsidP="0071097B">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Pr="00937F46">
      <w:rPr>
        <w:rFonts w:cs="Arial"/>
        <w:szCs w:val="16"/>
        <w:lang w:val="fr-FR"/>
      </w:rPr>
      <w:t>KoPÚ</w:t>
    </w:r>
    <w:r>
      <w:rPr>
        <w:rFonts w:cs="Arial"/>
        <w:szCs w:val="16"/>
        <w:lang w:val="fr-FR"/>
      </w:rPr>
      <w:t xml:space="preserve"> Zámrsk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Špalková Lenka">
    <w15:presenceInfo w15:providerId="AD" w15:userId="S::l.spalkova@spucr.cz::fb68b887-a604-4304-9522-196ab011929a"/>
  </w15:person>
  <w15:person w15:author="Hejlová Veronika Bc. DiS.">
    <w15:presenceInfo w15:providerId="AD" w15:userId="S::v.hejlova@spucr.cz::1c0b5bdf-cb83-49c7-9fd6-091758c646b7"/>
  </w15:person>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72E"/>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4EE"/>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CE"/>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A72"/>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4D1"/>
    <w:rsid w:val="002E4DC9"/>
    <w:rsid w:val="002E5073"/>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083"/>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661"/>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0922"/>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01"/>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B22"/>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097B"/>
    <w:rsid w:val="00713209"/>
    <w:rsid w:val="00713442"/>
    <w:rsid w:val="00713996"/>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25E"/>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1712"/>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590"/>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2C98"/>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02C"/>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4EBE"/>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64"/>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821"/>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1D"/>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0E8D"/>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54"/>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49E7"/>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C7D"/>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9E7"/>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749E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749E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390"/>
      </w:tabs>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podatelna@spu.gov.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ustino.pk@spu.gov.cz"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HCUZCRXN6NH5-581495652-28209</_dlc_DocId>
    <_dlc_DocIdUrl xmlns="85f4b5cc-4033-44c7-b405-f5eed34c8154">
      <Url>https://spucr.sharepoint.com/sites/Portal/544101/_layouts/15/DocIdRedir.aspx?ID=HCUZCRXN6NH5-581495652-28209</Url>
      <Description>HCUZCRXN6NH5-581495652-28209</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1C9F2-6896-4945-8F61-E76282D4F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18483</Words>
  <Characters>109052</Characters>
  <Application>Microsoft Office Word</Application>
  <DocSecurity>0</DocSecurity>
  <Lines>908</Lines>
  <Paragraphs>254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Špalková Lenka</cp:lastModifiedBy>
  <cp:revision>6</cp:revision>
  <cp:lastPrinted>2025-02-03T11:13:00Z</cp:lastPrinted>
  <dcterms:created xsi:type="dcterms:W3CDTF">2025-05-16T09:22:00Z</dcterms:created>
  <dcterms:modified xsi:type="dcterms:W3CDTF">2025-06-10T09:00:00Z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05d024c3-eb8b-4047-be49-78ae6d6290b2</vt:lpwstr>
  </property>
  <property fmtid="{D5CDD505-2E9C-101B-9397-08002B2CF9AE}" pid="5" name="MediaServiceImageTags">
    <vt:lpwstr/>
  </property>
</Properties>
</file>